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5E5" w:rsidRDefault="001865E5" w:rsidP="001865E5">
      <w:pPr>
        <w:jc w:val="both"/>
        <w:rPr>
          <w:rFonts w:ascii="Arial" w:hAnsi="Arial" w:cs="Arial"/>
          <w:sz w:val="20"/>
          <w:szCs w:val="20"/>
        </w:rPr>
      </w:pPr>
    </w:p>
    <w:p w:rsidR="001865E5" w:rsidRPr="00796506" w:rsidRDefault="001865E5" w:rsidP="001865E5">
      <w:pPr>
        <w:jc w:val="right"/>
        <w:rPr>
          <w:rFonts w:ascii="Arial" w:hAnsi="Arial" w:cs="Arial"/>
          <w:b/>
          <w:sz w:val="20"/>
          <w:szCs w:val="20"/>
        </w:rPr>
      </w:pPr>
      <w:r w:rsidRPr="00796506">
        <w:rPr>
          <w:rFonts w:ascii="Arial" w:hAnsi="Arial" w:cs="Arial"/>
          <w:b/>
          <w:sz w:val="20"/>
          <w:szCs w:val="20"/>
        </w:rPr>
        <w:t>Informatīvā paziņojuma par iepirkumu</w:t>
      </w:r>
    </w:p>
    <w:p w:rsidR="001865E5" w:rsidRPr="00200788" w:rsidRDefault="001865E5" w:rsidP="001865E5">
      <w:pPr>
        <w:jc w:val="right"/>
        <w:rPr>
          <w:rFonts w:ascii="Arial" w:hAnsi="Arial" w:cs="Arial"/>
          <w:spacing w:val="-3"/>
          <w:w w:val="105"/>
          <w:sz w:val="20"/>
          <w:szCs w:val="20"/>
        </w:rPr>
      </w:pPr>
      <w:r w:rsidRPr="00200788">
        <w:rPr>
          <w:rFonts w:ascii="Arial" w:hAnsi="Arial" w:cs="Arial"/>
          <w:spacing w:val="-3"/>
          <w:w w:val="105"/>
          <w:sz w:val="20"/>
          <w:szCs w:val="20"/>
        </w:rPr>
        <w:t xml:space="preserve">„Jelgavas novada pašvaldības </w:t>
      </w:r>
      <w:r w:rsidR="008C2F80" w:rsidRPr="00200788">
        <w:rPr>
          <w:rFonts w:ascii="Arial" w:hAnsi="Arial" w:cs="Arial"/>
          <w:spacing w:val="-3"/>
          <w:w w:val="105"/>
          <w:sz w:val="20"/>
          <w:szCs w:val="20"/>
        </w:rPr>
        <w:t>turēj</w:t>
      </w:r>
      <w:r w:rsidRPr="00200788">
        <w:rPr>
          <w:rFonts w:ascii="Arial" w:hAnsi="Arial" w:cs="Arial"/>
          <w:spacing w:val="-3"/>
          <w:w w:val="105"/>
          <w:sz w:val="20"/>
          <w:szCs w:val="20"/>
        </w:rPr>
        <w:t>umā esošo transportlīdzekļu KASKO apdrošināšana”</w:t>
      </w:r>
    </w:p>
    <w:p w:rsidR="001865E5" w:rsidRPr="00200788" w:rsidRDefault="001865E5" w:rsidP="001865E5">
      <w:pPr>
        <w:jc w:val="right"/>
        <w:rPr>
          <w:rFonts w:ascii="Arial" w:hAnsi="Arial" w:cs="Arial"/>
          <w:spacing w:val="-3"/>
          <w:w w:val="105"/>
          <w:sz w:val="20"/>
          <w:szCs w:val="20"/>
        </w:rPr>
      </w:pPr>
      <w:r w:rsidRPr="00200788">
        <w:rPr>
          <w:rFonts w:ascii="Arial" w:hAnsi="Arial" w:cs="Arial"/>
          <w:spacing w:val="-3"/>
          <w:w w:val="105"/>
          <w:sz w:val="20"/>
          <w:szCs w:val="20"/>
        </w:rPr>
        <w:t xml:space="preserve"> iepirkuma identifikācijas Nr. JNP 201</w:t>
      </w:r>
      <w:r w:rsidR="001F74EA">
        <w:rPr>
          <w:rFonts w:ascii="Arial" w:hAnsi="Arial" w:cs="Arial"/>
          <w:spacing w:val="-3"/>
          <w:w w:val="105"/>
          <w:sz w:val="20"/>
          <w:szCs w:val="20"/>
        </w:rPr>
        <w:t>7/07</w:t>
      </w:r>
      <w:bookmarkStart w:id="0" w:name="_GoBack"/>
      <w:bookmarkEnd w:id="0"/>
      <w:r w:rsidRPr="00200788">
        <w:rPr>
          <w:rFonts w:ascii="Arial" w:hAnsi="Arial" w:cs="Arial"/>
          <w:spacing w:val="-3"/>
          <w:w w:val="105"/>
          <w:sz w:val="20"/>
          <w:szCs w:val="20"/>
        </w:rPr>
        <w:t xml:space="preserve">  </w:t>
      </w:r>
    </w:p>
    <w:p w:rsidR="001865E5" w:rsidRPr="00796506" w:rsidRDefault="001865E5" w:rsidP="001865E5">
      <w:pPr>
        <w:jc w:val="right"/>
        <w:rPr>
          <w:rFonts w:ascii="Arial" w:hAnsi="Arial" w:cs="Arial"/>
          <w:b/>
          <w:sz w:val="20"/>
          <w:szCs w:val="20"/>
        </w:rPr>
      </w:pPr>
      <w:r w:rsidRPr="00796506">
        <w:rPr>
          <w:rFonts w:ascii="Arial" w:hAnsi="Arial" w:cs="Arial"/>
          <w:b/>
          <w:sz w:val="20"/>
          <w:szCs w:val="20"/>
        </w:rPr>
        <w:t xml:space="preserve">Pielikums Nr.2 </w:t>
      </w:r>
    </w:p>
    <w:p w:rsidR="001865E5" w:rsidRPr="00796506" w:rsidRDefault="001865E5" w:rsidP="001865E5">
      <w:pPr>
        <w:jc w:val="both"/>
        <w:rPr>
          <w:rFonts w:ascii="Arial" w:hAnsi="Arial" w:cs="Arial"/>
          <w:b/>
          <w:sz w:val="20"/>
          <w:szCs w:val="20"/>
        </w:rPr>
      </w:pPr>
    </w:p>
    <w:p w:rsidR="001865E5" w:rsidRPr="00796506" w:rsidRDefault="001865E5" w:rsidP="001865E5">
      <w:pPr>
        <w:jc w:val="both"/>
        <w:rPr>
          <w:rFonts w:ascii="Arial" w:hAnsi="Arial" w:cs="Arial"/>
          <w:b/>
          <w:sz w:val="20"/>
          <w:szCs w:val="20"/>
        </w:rPr>
      </w:pPr>
    </w:p>
    <w:p w:rsidR="001865E5" w:rsidRPr="00796506" w:rsidRDefault="001865E5" w:rsidP="001865E5">
      <w:pPr>
        <w:jc w:val="center"/>
        <w:rPr>
          <w:rFonts w:ascii="Arial" w:hAnsi="Arial" w:cs="Arial"/>
          <w:b/>
          <w:sz w:val="20"/>
          <w:szCs w:val="20"/>
        </w:rPr>
      </w:pPr>
      <w:r w:rsidRPr="00796506">
        <w:rPr>
          <w:rFonts w:ascii="Arial" w:hAnsi="Arial" w:cs="Arial"/>
          <w:b/>
          <w:sz w:val="20"/>
          <w:szCs w:val="20"/>
        </w:rPr>
        <w:t>TEHNISKĀ SPECIFIKĀCIJA UN TEHNISKAIS PIEDĀVĀJUMS - FORMA</w:t>
      </w:r>
    </w:p>
    <w:p w:rsidR="001865E5" w:rsidRPr="00796506" w:rsidRDefault="001865E5" w:rsidP="001865E5">
      <w:pPr>
        <w:jc w:val="both"/>
        <w:rPr>
          <w:rFonts w:ascii="Arial" w:hAnsi="Arial" w:cs="Arial"/>
          <w:b/>
          <w:sz w:val="20"/>
          <w:szCs w:val="20"/>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4"/>
        <w:gridCol w:w="6095"/>
        <w:gridCol w:w="2126"/>
      </w:tblGrid>
      <w:tr w:rsidR="001865E5" w:rsidRPr="00796506" w:rsidTr="00253022">
        <w:tc>
          <w:tcPr>
            <w:tcW w:w="2014" w:type="dxa"/>
            <w:shd w:val="clear" w:color="auto" w:fill="F2F2F2"/>
            <w:vAlign w:val="center"/>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Kritērijs</w:t>
            </w:r>
          </w:p>
        </w:tc>
        <w:tc>
          <w:tcPr>
            <w:tcW w:w="6095" w:type="dxa"/>
            <w:shd w:val="clear" w:color="auto" w:fill="F2F2F2"/>
            <w:vAlign w:val="center"/>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Pasūtītāja minimālās prasības, kas jānodrošina Pretendentam</w:t>
            </w:r>
          </w:p>
        </w:tc>
        <w:tc>
          <w:tcPr>
            <w:tcW w:w="2126" w:type="dxa"/>
            <w:shd w:val="clear" w:color="auto" w:fill="F2F2F2"/>
            <w:vAlign w:val="center"/>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Pretendenta tehniskais piedāvājums (nodrošinājums)</w:t>
            </w:r>
          </w:p>
        </w:tc>
      </w:tr>
      <w:tr w:rsidR="001865E5" w:rsidRPr="00796506" w:rsidTr="00253022">
        <w:tc>
          <w:tcPr>
            <w:tcW w:w="2014" w:type="dxa"/>
            <w:vAlign w:val="center"/>
          </w:tcPr>
          <w:p w:rsidR="001865E5" w:rsidRPr="00796506" w:rsidRDefault="001865E5" w:rsidP="001865E5">
            <w:pPr>
              <w:numPr>
                <w:ilvl w:val="0"/>
                <w:numId w:val="1"/>
              </w:numPr>
              <w:tabs>
                <w:tab w:val="left" w:pos="318"/>
              </w:tabs>
              <w:ind w:left="318" w:hanging="318"/>
              <w:rPr>
                <w:rFonts w:ascii="Arial" w:hAnsi="Arial" w:cs="Arial"/>
                <w:sz w:val="20"/>
                <w:szCs w:val="20"/>
                <w:lang w:eastAsia="en-US"/>
              </w:rPr>
            </w:pPr>
            <w:r w:rsidRPr="00796506">
              <w:rPr>
                <w:rFonts w:ascii="Arial" w:hAnsi="Arial" w:cs="Arial"/>
                <w:bCs/>
                <w:sz w:val="20"/>
                <w:szCs w:val="20"/>
                <w:lang w:eastAsia="en-US"/>
              </w:rPr>
              <w:t>Līguma izpildes periods</w:t>
            </w:r>
          </w:p>
        </w:tc>
        <w:tc>
          <w:tcPr>
            <w:tcW w:w="6095" w:type="dxa"/>
          </w:tcPr>
          <w:p w:rsidR="001865E5" w:rsidRPr="00796506" w:rsidRDefault="001865E5" w:rsidP="008C2F80">
            <w:pPr>
              <w:rPr>
                <w:rFonts w:ascii="Arial" w:hAnsi="Arial" w:cs="Arial"/>
                <w:b/>
                <w:sz w:val="20"/>
                <w:szCs w:val="20"/>
                <w:lang w:eastAsia="en-US"/>
              </w:rPr>
            </w:pPr>
            <w:r w:rsidRPr="008C2F80">
              <w:rPr>
                <w:rFonts w:ascii="Arial" w:hAnsi="Arial" w:cs="Arial"/>
                <w:bCs/>
                <w:sz w:val="20"/>
                <w:szCs w:val="20"/>
                <w:lang w:eastAsia="en-US"/>
              </w:rPr>
              <w:t>07.02.201</w:t>
            </w:r>
            <w:r w:rsidR="00A05E1A">
              <w:rPr>
                <w:rFonts w:ascii="Arial" w:hAnsi="Arial" w:cs="Arial"/>
                <w:bCs/>
                <w:sz w:val="20"/>
                <w:szCs w:val="20"/>
                <w:lang w:eastAsia="en-US"/>
              </w:rPr>
              <w:t>7</w:t>
            </w:r>
            <w:r w:rsidR="001677D6">
              <w:rPr>
                <w:rFonts w:ascii="Arial" w:hAnsi="Arial" w:cs="Arial"/>
                <w:bCs/>
                <w:sz w:val="20"/>
                <w:szCs w:val="20"/>
                <w:lang w:eastAsia="en-US"/>
              </w:rPr>
              <w:t>. līdz 06.02.201</w:t>
            </w:r>
            <w:r w:rsidR="00A05E1A">
              <w:rPr>
                <w:rFonts w:ascii="Arial" w:hAnsi="Arial" w:cs="Arial"/>
                <w:bCs/>
                <w:sz w:val="20"/>
                <w:szCs w:val="20"/>
                <w:lang w:eastAsia="en-US"/>
              </w:rPr>
              <w:t>8</w:t>
            </w:r>
            <w:r w:rsidRPr="008C2F80">
              <w:rPr>
                <w:rFonts w:ascii="Arial" w:hAnsi="Arial" w:cs="Arial"/>
                <w:bCs/>
                <w:sz w:val="20"/>
                <w:szCs w:val="20"/>
                <w:lang w:eastAsia="en-US"/>
              </w:rPr>
              <w:t>.</w:t>
            </w:r>
          </w:p>
        </w:tc>
        <w:tc>
          <w:tcPr>
            <w:tcW w:w="2126" w:type="dxa"/>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 xml:space="preserve">Piedāvā/nepiedāvā </w:t>
            </w:r>
          </w:p>
          <w:p w:rsidR="001865E5" w:rsidRPr="00796506" w:rsidRDefault="001865E5" w:rsidP="00234649">
            <w:pPr>
              <w:jc w:val="center"/>
              <w:rPr>
                <w:rFonts w:ascii="Arial" w:hAnsi="Arial" w:cs="Arial"/>
                <w:i/>
                <w:sz w:val="16"/>
                <w:szCs w:val="16"/>
                <w:lang w:eastAsia="en-US"/>
              </w:rPr>
            </w:pPr>
            <w:r w:rsidRPr="00796506">
              <w:rPr>
                <w:rFonts w:ascii="Arial" w:hAnsi="Arial" w:cs="Arial"/>
                <w:i/>
                <w:sz w:val="16"/>
                <w:szCs w:val="16"/>
                <w:lang w:eastAsia="en-US"/>
              </w:rPr>
              <w:t>(atstāt vienu variantu, kas izsaka piedāvājumu)</w:t>
            </w:r>
          </w:p>
        </w:tc>
      </w:tr>
      <w:tr w:rsidR="001865E5" w:rsidRPr="00796506" w:rsidTr="00253022">
        <w:trPr>
          <w:trHeight w:val="231"/>
        </w:trPr>
        <w:tc>
          <w:tcPr>
            <w:tcW w:w="2014" w:type="dxa"/>
            <w:vMerge w:val="restart"/>
            <w:vAlign w:val="center"/>
          </w:tcPr>
          <w:p w:rsidR="001865E5" w:rsidRPr="00796506" w:rsidRDefault="001865E5" w:rsidP="001865E5">
            <w:pPr>
              <w:numPr>
                <w:ilvl w:val="0"/>
                <w:numId w:val="1"/>
              </w:numPr>
              <w:tabs>
                <w:tab w:val="left" w:pos="-108"/>
              </w:tabs>
              <w:ind w:left="318" w:hanging="318"/>
              <w:rPr>
                <w:rFonts w:ascii="Arial" w:hAnsi="Arial" w:cs="Arial"/>
                <w:bCs/>
                <w:sz w:val="20"/>
                <w:szCs w:val="20"/>
                <w:lang w:eastAsia="en-US"/>
              </w:rPr>
            </w:pPr>
            <w:r w:rsidRPr="00796506">
              <w:rPr>
                <w:rFonts w:ascii="Arial" w:hAnsi="Arial" w:cs="Arial"/>
                <w:bCs/>
                <w:sz w:val="20"/>
                <w:szCs w:val="20"/>
                <w:lang w:eastAsia="en-US"/>
              </w:rPr>
              <w:t>Apdrošināšanas līguma darbības teritorija</w:t>
            </w:r>
          </w:p>
        </w:tc>
        <w:tc>
          <w:tcPr>
            <w:tcW w:w="6095" w:type="dxa"/>
          </w:tcPr>
          <w:p w:rsidR="001865E5" w:rsidRPr="00796506" w:rsidRDefault="001865E5" w:rsidP="001865E5">
            <w:pPr>
              <w:numPr>
                <w:ilvl w:val="1"/>
                <w:numId w:val="1"/>
              </w:numPr>
              <w:tabs>
                <w:tab w:val="left" w:pos="-108"/>
              </w:tabs>
              <w:ind w:left="459" w:hanging="425"/>
              <w:rPr>
                <w:rFonts w:ascii="Arial" w:hAnsi="Arial" w:cs="Arial"/>
                <w:b/>
                <w:sz w:val="20"/>
                <w:szCs w:val="20"/>
                <w:lang w:eastAsia="en-US"/>
              </w:rPr>
            </w:pPr>
            <w:r w:rsidRPr="00796506">
              <w:rPr>
                <w:rFonts w:ascii="Arial" w:hAnsi="Arial" w:cs="Arial"/>
                <w:bCs/>
                <w:sz w:val="20"/>
                <w:szCs w:val="20"/>
                <w:lang w:eastAsia="en-US"/>
              </w:rPr>
              <w:t xml:space="preserve">Latvija, Eiropa (saskaņā ar Pielikumu nr.1, </w:t>
            </w:r>
            <w:r w:rsidRPr="00796506">
              <w:rPr>
                <w:rFonts w:ascii="Arial" w:hAnsi="Arial" w:cs="Arial"/>
                <w:sz w:val="20"/>
                <w:szCs w:val="20"/>
                <w:lang w:eastAsia="en-US"/>
              </w:rPr>
              <w:t>sadaļā „</w:t>
            </w:r>
            <w:r w:rsidRPr="00796506">
              <w:rPr>
                <w:rFonts w:ascii="Arial" w:hAnsi="Arial" w:cs="Arial"/>
                <w:b/>
                <w:sz w:val="20"/>
                <w:szCs w:val="20"/>
                <w:lang w:eastAsia="en-US"/>
              </w:rPr>
              <w:t>Finanšu piedāvājums</w:t>
            </w:r>
            <w:r w:rsidRPr="00796506">
              <w:rPr>
                <w:rFonts w:ascii="Arial" w:hAnsi="Arial" w:cs="Arial"/>
                <w:sz w:val="20"/>
                <w:szCs w:val="20"/>
                <w:lang w:eastAsia="en-US"/>
              </w:rPr>
              <w:t>”</w:t>
            </w:r>
            <w:r w:rsidRPr="00796506">
              <w:rPr>
                <w:rFonts w:ascii="Arial" w:hAnsi="Arial" w:cs="Arial"/>
                <w:bCs/>
                <w:sz w:val="20"/>
                <w:szCs w:val="20"/>
                <w:lang w:eastAsia="en-US"/>
              </w:rPr>
              <w:t>)</w:t>
            </w:r>
          </w:p>
        </w:tc>
        <w:tc>
          <w:tcPr>
            <w:tcW w:w="2126" w:type="dxa"/>
          </w:tcPr>
          <w:p w:rsidR="001865E5" w:rsidRPr="00796506" w:rsidRDefault="001865E5" w:rsidP="00234649">
            <w:pPr>
              <w:suppressAutoHyphens/>
              <w:rPr>
                <w:rFonts w:ascii="Arial" w:hAnsi="Arial" w:cs="Arial"/>
                <w:sz w:val="20"/>
                <w:szCs w:val="20"/>
                <w:lang w:eastAsia="en-US"/>
              </w:rPr>
            </w:pPr>
          </w:p>
        </w:tc>
      </w:tr>
      <w:tr w:rsidR="001865E5" w:rsidRPr="00796506" w:rsidTr="00253022">
        <w:trPr>
          <w:trHeight w:val="502"/>
        </w:trPr>
        <w:tc>
          <w:tcPr>
            <w:tcW w:w="2014" w:type="dxa"/>
            <w:vMerge/>
            <w:vAlign w:val="center"/>
          </w:tcPr>
          <w:p w:rsidR="0044103D" w:rsidRPr="00796506" w:rsidRDefault="0044103D" w:rsidP="00281A95">
            <w:pPr>
              <w:numPr>
                <w:ilvl w:val="0"/>
                <w:numId w:val="1"/>
              </w:numPr>
              <w:tabs>
                <w:tab w:val="left" w:pos="318"/>
              </w:tabs>
              <w:ind w:left="318" w:hanging="284"/>
              <w:rPr>
                <w:rFonts w:ascii="Arial" w:hAnsi="Arial" w:cs="Arial"/>
                <w:sz w:val="20"/>
                <w:szCs w:val="20"/>
                <w:lang w:eastAsia="en-US"/>
              </w:rPr>
            </w:pPr>
          </w:p>
        </w:tc>
        <w:tc>
          <w:tcPr>
            <w:tcW w:w="6095" w:type="dxa"/>
          </w:tcPr>
          <w:p w:rsidR="00B07062" w:rsidRPr="00253022" w:rsidRDefault="001865E5" w:rsidP="00253022">
            <w:pPr>
              <w:numPr>
                <w:ilvl w:val="1"/>
                <w:numId w:val="1"/>
              </w:numPr>
              <w:ind w:left="459" w:hanging="425"/>
              <w:rPr>
                <w:rFonts w:ascii="Arial" w:hAnsi="Arial" w:cs="Arial"/>
                <w:bCs/>
                <w:sz w:val="20"/>
                <w:szCs w:val="20"/>
                <w:lang w:eastAsia="en-US"/>
              </w:rPr>
            </w:pPr>
            <w:r w:rsidRPr="00796506">
              <w:rPr>
                <w:rFonts w:ascii="Arial" w:hAnsi="Arial" w:cs="Arial"/>
                <w:sz w:val="20"/>
                <w:szCs w:val="20"/>
                <w:lang w:eastAsia="en-US"/>
              </w:rPr>
              <w:t>Pretendents nodrošina iespēju paplašināt apdrošināšanas teritoriju katram transportlīdzeklim atsevišķi</w:t>
            </w:r>
            <w:r w:rsidR="00B07062">
              <w:rPr>
                <w:rFonts w:ascii="Arial" w:hAnsi="Arial" w:cs="Arial"/>
                <w:sz w:val="20"/>
                <w:szCs w:val="20"/>
                <w:lang w:eastAsia="en-US"/>
              </w:rPr>
              <w:t>.</w:t>
            </w:r>
          </w:p>
          <w:p w:rsidR="00253022" w:rsidRPr="00253022" w:rsidRDefault="00253022" w:rsidP="00B07062">
            <w:pPr>
              <w:ind w:left="459"/>
              <w:rPr>
                <w:rFonts w:ascii="Arial" w:hAnsi="Arial" w:cs="Arial"/>
                <w:bCs/>
                <w:sz w:val="12"/>
                <w:szCs w:val="12"/>
                <w:lang w:eastAsia="en-US"/>
              </w:rPr>
            </w:pPr>
          </w:p>
        </w:tc>
        <w:tc>
          <w:tcPr>
            <w:tcW w:w="2126" w:type="dxa"/>
          </w:tcPr>
          <w:p w:rsidR="001865E5" w:rsidRPr="00796506" w:rsidRDefault="001865E5" w:rsidP="00234649">
            <w:pPr>
              <w:jc w:val="center"/>
              <w:rPr>
                <w:rFonts w:ascii="Arial" w:hAnsi="Arial" w:cs="Arial"/>
                <w:sz w:val="20"/>
                <w:szCs w:val="20"/>
                <w:lang w:eastAsia="en-US"/>
              </w:rPr>
            </w:pPr>
          </w:p>
        </w:tc>
      </w:tr>
      <w:tr w:rsidR="001865E5" w:rsidRPr="00796506" w:rsidTr="00253022">
        <w:trPr>
          <w:trHeight w:val="473"/>
        </w:trPr>
        <w:tc>
          <w:tcPr>
            <w:tcW w:w="2014" w:type="dxa"/>
            <w:vMerge w:val="restart"/>
            <w:vAlign w:val="center"/>
          </w:tcPr>
          <w:p w:rsidR="001865E5" w:rsidRPr="00796506" w:rsidRDefault="001865E5" w:rsidP="001865E5">
            <w:pPr>
              <w:numPr>
                <w:ilvl w:val="0"/>
                <w:numId w:val="1"/>
              </w:numPr>
              <w:tabs>
                <w:tab w:val="left" w:pos="318"/>
              </w:tabs>
              <w:ind w:left="318" w:hanging="284"/>
              <w:rPr>
                <w:rFonts w:ascii="Arial" w:hAnsi="Arial" w:cs="Arial"/>
                <w:sz w:val="20"/>
                <w:szCs w:val="20"/>
                <w:lang w:eastAsia="en-US"/>
              </w:rPr>
            </w:pPr>
            <w:r w:rsidRPr="00796506">
              <w:rPr>
                <w:rFonts w:ascii="Arial" w:hAnsi="Arial" w:cs="Arial"/>
                <w:sz w:val="20"/>
                <w:szCs w:val="20"/>
                <w:lang w:eastAsia="en-US"/>
              </w:rPr>
              <w:t>Apdrošināmais objekts</w:t>
            </w:r>
          </w:p>
          <w:p w:rsidR="001865E5" w:rsidRPr="00796506" w:rsidRDefault="001865E5" w:rsidP="00234649">
            <w:pPr>
              <w:tabs>
                <w:tab w:val="left" w:pos="318"/>
              </w:tabs>
              <w:ind w:left="176" w:hanging="142"/>
              <w:rPr>
                <w:rFonts w:ascii="Arial" w:hAnsi="Arial" w:cs="Arial"/>
                <w:bCs/>
                <w:sz w:val="20"/>
                <w:szCs w:val="20"/>
                <w:lang w:eastAsia="en-US"/>
              </w:rPr>
            </w:pPr>
          </w:p>
        </w:tc>
        <w:tc>
          <w:tcPr>
            <w:tcW w:w="6095" w:type="dxa"/>
          </w:tcPr>
          <w:p w:rsidR="001865E5" w:rsidRPr="00796506" w:rsidRDefault="001865E5" w:rsidP="001865E5">
            <w:pPr>
              <w:numPr>
                <w:ilvl w:val="1"/>
                <w:numId w:val="1"/>
              </w:numPr>
              <w:autoSpaceDE w:val="0"/>
              <w:autoSpaceDN w:val="0"/>
              <w:adjustRightInd w:val="0"/>
              <w:ind w:left="459" w:hanging="426"/>
              <w:rPr>
                <w:rFonts w:ascii="Arial" w:eastAsia="Calibri" w:hAnsi="Arial" w:cs="Arial"/>
                <w:sz w:val="20"/>
                <w:szCs w:val="20"/>
                <w:lang w:eastAsia="en-US"/>
              </w:rPr>
            </w:pPr>
            <w:r w:rsidRPr="00796506">
              <w:rPr>
                <w:rFonts w:ascii="Arial" w:hAnsi="Arial" w:cs="Arial"/>
                <w:sz w:val="20"/>
                <w:szCs w:val="20"/>
                <w:lang w:eastAsia="en-US"/>
              </w:rPr>
              <w:t>Pasūtītāja valdījumā esošie sauszemes transportlīdzekļi, kas norādīti Pielikumā nr.1, sadaļā „</w:t>
            </w:r>
            <w:r w:rsidRPr="00796506">
              <w:rPr>
                <w:rFonts w:ascii="Arial" w:hAnsi="Arial" w:cs="Arial"/>
                <w:b/>
                <w:sz w:val="20"/>
                <w:szCs w:val="20"/>
                <w:lang w:eastAsia="en-US"/>
              </w:rPr>
              <w:t>Finanšu piedāvājums</w:t>
            </w:r>
            <w:r w:rsidRPr="00796506">
              <w:rPr>
                <w:rFonts w:ascii="Arial" w:hAnsi="Arial" w:cs="Arial"/>
                <w:sz w:val="20"/>
                <w:szCs w:val="20"/>
                <w:lang w:eastAsia="en-US"/>
              </w:rPr>
              <w:t>”</w:t>
            </w:r>
          </w:p>
        </w:tc>
        <w:tc>
          <w:tcPr>
            <w:tcW w:w="2126" w:type="dxa"/>
          </w:tcPr>
          <w:p w:rsidR="001865E5" w:rsidRPr="00796506" w:rsidRDefault="001865E5" w:rsidP="00234649">
            <w:pPr>
              <w:jc w:val="both"/>
              <w:rPr>
                <w:rFonts w:ascii="Arial" w:hAnsi="Arial" w:cs="Arial"/>
                <w:b/>
                <w:sz w:val="20"/>
                <w:szCs w:val="20"/>
                <w:lang w:eastAsia="en-US"/>
              </w:rPr>
            </w:pPr>
          </w:p>
          <w:p w:rsidR="001865E5" w:rsidRPr="00796506" w:rsidRDefault="001865E5" w:rsidP="00234649">
            <w:pPr>
              <w:jc w:val="center"/>
              <w:rPr>
                <w:rFonts w:ascii="Arial" w:hAnsi="Arial" w:cs="Arial"/>
                <w:sz w:val="20"/>
                <w:szCs w:val="20"/>
                <w:lang w:eastAsia="en-US"/>
              </w:rPr>
            </w:pPr>
          </w:p>
        </w:tc>
      </w:tr>
      <w:tr w:rsidR="001865E5" w:rsidRPr="00796506" w:rsidTr="00253022">
        <w:trPr>
          <w:trHeight w:val="422"/>
        </w:trPr>
        <w:tc>
          <w:tcPr>
            <w:tcW w:w="2014" w:type="dxa"/>
            <w:vMerge/>
            <w:vAlign w:val="center"/>
          </w:tcPr>
          <w:p w:rsidR="0044103D" w:rsidRPr="00796506" w:rsidRDefault="0044103D" w:rsidP="00281A95">
            <w:pPr>
              <w:numPr>
                <w:ilvl w:val="0"/>
                <w:numId w:val="1"/>
              </w:numPr>
              <w:tabs>
                <w:tab w:val="left" w:pos="318"/>
              </w:tabs>
              <w:ind w:left="318" w:hanging="284"/>
              <w:rPr>
                <w:rFonts w:ascii="Arial" w:hAnsi="Arial" w:cs="Arial"/>
                <w:sz w:val="20"/>
                <w:szCs w:val="20"/>
                <w:lang w:eastAsia="en-US"/>
              </w:rPr>
            </w:pPr>
          </w:p>
        </w:tc>
        <w:tc>
          <w:tcPr>
            <w:tcW w:w="6095" w:type="dxa"/>
          </w:tcPr>
          <w:p w:rsidR="00253022" w:rsidRPr="00253022" w:rsidRDefault="001865E5" w:rsidP="00253022">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Transportlīdzekļu papildus aprīkojums, t.i., audiosistēma un citas iekārtas (piemēram, bet neaprobežojoties ar: GPS, video reģistrators), kuras izmanto transporta līdzeklī un kuras ir piestiprinātas transportlīdzeklim, t.sk. riepas, riteņu diski, kuru apdrošināšana ir spēkā arī tad, ja tie ir vienīgie bojājumi.</w:t>
            </w:r>
          </w:p>
          <w:p w:rsidR="00B07062" w:rsidRPr="00253022" w:rsidRDefault="00B07062" w:rsidP="00B07062">
            <w:pPr>
              <w:ind w:left="459"/>
              <w:rPr>
                <w:rFonts w:ascii="Arial" w:hAnsi="Arial" w:cs="Arial"/>
                <w:sz w:val="12"/>
                <w:szCs w:val="12"/>
                <w:lang w:eastAsia="en-US"/>
              </w:rPr>
            </w:pPr>
          </w:p>
        </w:tc>
        <w:tc>
          <w:tcPr>
            <w:tcW w:w="2126" w:type="dxa"/>
          </w:tcPr>
          <w:p w:rsidR="001865E5" w:rsidRPr="00796506" w:rsidRDefault="001865E5" w:rsidP="00234649">
            <w:pPr>
              <w:rPr>
                <w:rFonts w:ascii="Arial" w:hAnsi="Arial" w:cs="Arial"/>
                <w:sz w:val="20"/>
                <w:szCs w:val="20"/>
                <w:lang w:eastAsia="en-US"/>
              </w:rPr>
            </w:pPr>
          </w:p>
        </w:tc>
      </w:tr>
      <w:tr w:rsidR="001865E5" w:rsidRPr="00796506" w:rsidTr="00253022">
        <w:trPr>
          <w:trHeight w:val="503"/>
        </w:trPr>
        <w:tc>
          <w:tcPr>
            <w:tcW w:w="2014" w:type="dxa"/>
            <w:vMerge w:val="restart"/>
            <w:vAlign w:val="center"/>
          </w:tcPr>
          <w:p w:rsidR="001865E5" w:rsidRPr="00796506" w:rsidRDefault="001865E5" w:rsidP="001865E5">
            <w:pPr>
              <w:numPr>
                <w:ilvl w:val="0"/>
                <w:numId w:val="1"/>
              </w:numPr>
              <w:ind w:left="318" w:hanging="284"/>
              <w:rPr>
                <w:rFonts w:ascii="Arial" w:hAnsi="Arial" w:cs="Arial"/>
                <w:sz w:val="20"/>
                <w:szCs w:val="20"/>
                <w:lang w:eastAsia="en-US"/>
              </w:rPr>
            </w:pPr>
            <w:r w:rsidRPr="00796506">
              <w:rPr>
                <w:rFonts w:ascii="Arial" w:hAnsi="Arial" w:cs="Arial"/>
                <w:sz w:val="20"/>
                <w:szCs w:val="20"/>
                <w:lang w:eastAsia="en-US"/>
              </w:rPr>
              <w:t>Apdrošinājuma summa</w:t>
            </w:r>
          </w:p>
          <w:p w:rsidR="001865E5" w:rsidRPr="00796506" w:rsidRDefault="001865E5" w:rsidP="00234649">
            <w:pPr>
              <w:tabs>
                <w:tab w:val="left" w:pos="318"/>
              </w:tabs>
              <w:ind w:left="176" w:hanging="142"/>
              <w:rPr>
                <w:rFonts w:ascii="Arial" w:hAnsi="Arial" w:cs="Arial"/>
                <w:bCs/>
                <w:sz w:val="20"/>
                <w:szCs w:val="20"/>
                <w:lang w:eastAsia="en-US"/>
              </w:rPr>
            </w:pPr>
          </w:p>
        </w:tc>
        <w:tc>
          <w:tcPr>
            <w:tcW w:w="6095" w:type="dxa"/>
          </w:tcPr>
          <w:p w:rsidR="001865E5" w:rsidRPr="00796506" w:rsidRDefault="001865E5" w:rsidP="001865E5">
            <w:pPr>
              <w:numPr>
                <w:ilvl w:val="1"/>
                <w:numId w:val="1"/>
              </w:numPr>
              <w:rPr>
                <w:rFonts w:ascii="Arial" w:hAnsi="Arial" w:cs="Arial"/>
                <w:sz w:val="20"/>
                <w:szCs w:val="20"/>
                <w:lang w:eastAsia="en-US"/>
              </w:rPr>
            </w:pPr>
            <w:r w:rsidRPr="00796506">
              <w:rPr>
                <w:rFonts w:ascii="Arial" w:hAnsi="Arial" w:cs="Arial"/>
                <w:sz w:val="20"/>
                <w:szCs w:val="20"/>
                <w:lang w:eastAsia="en-US"/>
              </w:rPr>
              <w:t>Pasūtītāja apdrošināmo transportlīdzekļu sarakstā norādītai apdrošinājuma summai ir informatīvs raksturs. Transportlīdzekļa apdrošinājuma summa ir transportlīdzekļa tirgus vērtība kopā ar papildus aprīkojumu.</w:t>
            </w:r>
          </w:p>
          <w:p w:rsidR="001865E5" w:rsidRPr="00796506" w:rsidRDefault="001865E5" w:rsidP="00234649">
            <w:pPr>
              <w:ind w:left="360"/>
              <w:rPr>
                <w:rFonts w:ascii="Arial" w:hAnsi="Arial" w:cs="Arial"/>
                <w:sz w:val="20"/>
                <w:szCs w:val="20"/>
                <w:lang w:eastAsia="en-US"/>
              </w:rPr>
            </w:pPr>
            <w:proofErr w:type="spellStart"/>
            <w:r w:rsidRPr="00796506">
              <w:rPr>
                <w:rFonts w:ascii="Arial" w:hAnsi="Arial" w:cs="Arial"/>
                <w:sz w:val="20"/>
                <w:szCs w:val="20"/>
                <w:lang w:eastAsia="en-US"/>
              </w:rPr>
              <w:t>Jaunvērtības</w:t>
            </w:r>
            <w:proofErr w:type="spellEnd"/>
            <w:r w:rsidRPr="00796506">
              <w:rPr>
                <w:rFonts w:ascii="Arial" w:hAnsi="Arial" w:cs="Arial"/>
                <w:sz w:val="20"/>
                <w:szCs w:val="20"/>
                <w:lang w:eastAsia="en-US"/>
              </w:rPr>
              <w:t xml:space="preserve"> apdrošināšana ir spēkā vismaz līdz brīdim, kamēr apdrošinātā transportlīdzekļa vecums nepārsniedz vienu kalendāro gadu, sākot </w:t>
            </w:r>
            <w:r w:rsidR="00A05E1A">
              <w:rPr>
                <w:rFonts w:ascii="Arial" w:hAnsi="Arial" w:cs="Arial"/>
                <w:sz w:val="20"/>
                <w:szCs w:val="20"/>
                <w:lang w:eastAsia="en-US"/>
              </w:rPr>
              <w:t>no</w:t>
            </w:r>
            <w:r w:rsidRPr="00796506">
              <w:rPr>
                <w:rFonts w:ascii="Arial" w:hAnsi="Arial" w:cs="Arial"/>
                <w:sz w:val="20"/>
                <w:szCs w:val="20"/>
                <w:lang w:eastAsia="en-US"/>
              </w:rPr>
              <w:t xml:space="preserve"> tā pirmās reģistrācijas dienu Ceļu satiksmes drošības direkcijas datu bāzē. </w:t>
            </w:r>
          </w:p>
        </w:tc>
        <w:tc>
          <w:tcPr>
            <w:tcW w:w="2126" w:type="dxa"/>
          </w:tcPr>
          <w:p w:rsidR="001865E5" w:rsidRPr="00796506" w:rsidRDefault="001865E5" w:rsidP="00234649">
            <w:pPr>
              <w:rPr>
                <w:rFonts w:ascii="Arial" w:hAnsi="Arial" w:cs="Arial"/>
                <w:sz w:val="20"/>
                <w:szCs w:val="20"/>
                <w:lang w:eastAsia="en-US"/>
              </w:rPr>
            </w:pPr>
            <w:r w:rsidRPr="00796506">
              <w:rPr>
                <w:rFonts w:ascii="Arial" w:hAnsi="Arial" w:cs="Arial"/>
                <w:sz w:val="16"/>
                <w:szCs w:val="16"/>
                <w:lang w:eastAsia="en-US"/>
              </w:rPr>
              <w:t xml:space="preserve"> </w:t>
            </w:r>
          </w:p>
        </w:tc>
      </w:tr>
      <w:tr w:rsidR="001865E5" w:rsidRPr="00796506" w:rsidTr="00253022">
        <w:trPr>
          <w:trHeight w:val="503"/>
        </w:trPr>
        <w:tc>
          <w:tcPr>
            <w:tcW w:w="2014" w:type="dxa"/>
            <w:vMerge/>
            <w:vAlign w:val="center"/>
          </w:tcPr>
          <w:p w:rsidR="001865E5" w:rsidRPr="00796506" w:rsidRDefault="001865E5" w:rsidP="001865E5">
            <w:pPr>
              <w:numPr>
                <w:ilvl w:val="0"/>
                <w:numId w:val="1"/>
              </w:numPr>
              <w:ind w:left="318" w:hanging="284"/>
              <w:rPr>
                <w:rFonts w:ascii="Arial" w:hAnsi="Arial" w:cs="Arial"/>
                <w:sz w:val="20"/>
                <w:szCs w:val="20"/>
                <w:lang w:eastAsia="en-US"/>
              </w:rPr>
            </w:pPr>
          </w:p>
        </w:tc>
        <w:tc>
          <w:tcPr>
            <w:tcW w:w="6095" w:type="dxa"/>
          </w:tcPr>
          <w:p w:rsidR="001865E5" w:rsidRPr="00796506" w:rsidRDefault="001865E5" w:rsidP="001865E5">
            <w:pPr>
              <w:numPr>
                <w:ilvl w:val="1"/>
                <w:numId w:val="1"/>
              </w:numPr>
              <w:rPr>
                <w:rFonts w:ascii="Arial" w:hAnsi="Arial" w:cs="Arial"/>
                <w:sz w:val="20"/>
                <w:szCs w:val="20"/>
                <w:lang w:eastAsia="en-US"/>
              </w:rPr>
            </w:pPr>
            <w:r w:rsidRPr="00796506">
              <w:rPr>
                <w:rFonts w:ascii="Arial" w:hAnsi="Arial" w:cs="Arial"/>
                <w:sz w:val="20"/>
                <w:szCs w:val="20"/>
                <w:lang w:eastAsia="en-US"/>
              </w:rPr>
              <w:t>Transportlīdzekļu papildus aprīkojuma (aprīkojuma, kurš neietilpst transportlīdzekļa ražotāja rūpnīcas komplektācijā) apdrošinājuma summai jābūt vismaz 20% (divdesmit procenti) no transportlīdzekļa apdrošinājuma summas.</w:t>
            </w:r>
          </w:p>
        </w:tc>
        <w:tc>
          <w:tcPr>
            <w:tcW w:w="2126" w:type="dxa"/>
          </w:tcPr>
          <w:p w:rsidR="001865E5" w:rsidRPr="00796506" w:rsidRDefault="001865E5" w:rsidP="00234649">
            <w:pPr>
              <w:rPr>
                <w:rFonts w:ascii="Arial" w:hAnsi="Arial" w:cs="Arial"/>
                <w:sz w:val="16"/>
                <w:szCs w:val="16"/>
                <w:lang w:eastAsia="en-US"/>
              </w:rPr>
            </w:pPr>
          </w:p>
        </w:tc>
      </w:tr>
      <w:tr w:rsidR="001865E5" w:rsidRPr="00796506" w:rsidTr="00253022">
        <w:trPr>
          <w:trHeight w:val="502"/>
        </w:trPr>
        <w:tc>
          <w:tcPr>
            <w:tcW w:w="2014" w:type="dxa"/>
            <w:vMerge/>
            <w:tcBorders>
              <w:bottom w:val="single" w:sz="4" w:space="0" w:color="auto"/>
            </w:tcBorders>
            <w:vAlign w:val="center"/>
          </w:tcPr>
          <w:p w:rsidR="0044103D" w:rsidRPr="00796506" w:rsidRDefault="0044103D" w:rsidP="00281A95">
            <w:pPr>
              <w:numPr>
                <w:ilvl w:val="0"/>
                <w:numId w:val="1"/>
              </w:numPr>
              <w:ind w:left="318" w:hanging="284"/>
              <w:rPr>
                <w:rFonts w:ascii="Arial" w:hAnsi="Arial" w:cs="Arial"/>
                <w:sz w:val="20"/>
                <w:szCs w:val="20"/>
                <w:lang w:eastAsia="en-US"/>
              </w:rPr>
            </w:pPr>
          </w:p>
        </w:tc>
        <w:tc>
          <w:tcPr>
            <w:tcW w:w="6095" w:type="dxa"/>
          </w:tcPr>
          <w:p w:rsidR="001865E5" w:rsidRDefault="001865E5" w:rsidP="001865E5">
            <w:pPr>
              <w:numPr>
                <w:ilvl w:val="1"/>
                <w:numId w:val="1"/>
              </w:numPr>
              <w:ind w:left="459" w:hanging="459"/>
              <w:rPr>
                <w:rFonts w:ascii="Arial" w:hAnsi="Arial" w:cs="Arial"/>
                <w:sz w:val="20"/>
                <w:szCs w:val="20"/>
                <w:lang w:eastAsia="en-US"/>
              </w:rPr>
            </w:pPr>
            <w:r w:rsidRPr="00796506">
              <w:rPr>
                <w:rFonts w:ascii="Arial" w:hAnsi="Arial" w:cs="Arial"/>
                <w:sz w:val="20"/>
                <w:szCs w:val="20"/>
                <w:lang w:eastAsia="en-US"/>
              </w:rPr>
              <w:t>Apdrošinājuma summa pēc izmaksātajām apdrošināšanas atlīdzībām paliek nemainīga (ir neizsmeļama).</w:t>
            </w:r>
          </w:p>
          <w:p w:rsidR="00253022" w:rsidRPr="00796506" w:rsidRDefault="00253022" w:rsidP="00253022">
            <w:pPr>
              <w:ind w:left="459"/>
              <w:rPr>
                <w:rFonts w:ascii="Arial" w:hAnsi="Arial" w:cs="Arial"/>
                <w:sz w:val="20"/>
                <w:szCs w:val="20"/>
                <w:lang w:eastAsia="en-US"/>
              </w:rPr>
            </w:pP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rsidR="001865E5" w:rsidRPr="00796506" w:rsidRDefault="001865E5" w:rsidP="001865E5">
            <w:pPr>
              <w:numPr>
                <w:ilvl w:val="0"/>
                <w:numId w:val="1"/>
              </w:numPr>
              <w:ind w:left="318" w:hanging="284"/>
              <w:rPr>
                <w:rFonts w:ascii="Arial" w:hAnsi="Arial" w:cs="Arial"/>
                <w:sz w:val="20"/>
                <w:szCs w:val="20"/>
                <w:lang w:eastAsia="en-US"/>
              </w:rPr>
            </w:pPr>
            <w:r w:rsidRPr="00796506">
              <w:rPr>
                <w:rFonts w:ascii="Arial" w:hAnsi="Arial" w:cs="Arial"/>
                <w:sz w:val="20"/>
                <w:szCs w:val="20"/>
                <w:lang w:eastAsia="en-US"/>
              </w:rPr>
              <w:t>Apdrošinā</w:t>
            </w:r>
            <w:del w:id="1" w:author="Māris Teteris" w:date="2014-02-13T17:47:00Z">
              <w:r w:rsidRPr="00796506" w:rsidDel="00AC244A">
                <w:rPr>
                  <w:rFonts w:ascii="Arial" w:hAnsi="Arial" w:cs="Arial"/>
                  <w:sz w:val="20"/>
                  <w:szCs w:val="20"/>
                  <w:lang w:eastAsia="en-US"/>
                </w:rPr>
                <w:softHyphen/>
              </w:r>
            </w:del>
            <w:r w:rsidRPr="00796506">
              <w:rPr>
                <w:rFonts w:ascii="Arial" w:hAnsi="Arial" w:cs="Arial"/>
                <w:sz w:val="20"/>
                <w:szCs w:val="20"/>
                <w:lang w:eastAsia="en-US"/>
              </w:rPr>
              <w:t>šanas līguma apmaksa</w:t>
            </w:r>
          </w:p>
        </w:tc>
        <w:tc>
          <w:tcPr>
            <w:tcW w:w="6095" w:type="dxa"/>
            <w:tcBorders>
              <w:left w:val="single" w:sz="4" w:space="0" w:color="auto"/>
            </w:tcBorders>
          </w:tcPr>
          <w:p w:rsidR="001865E5" w:rsidRPr="000C5EEA" w:rsidRDefault="001865E5" w:rsidP="000C5EEA">
            <w:pPr>
              <w:pStyle w:val="ListParagraph"/>
              <w:numPr>
                <w:ilvl w:val="1"/>
                <w:numId w:val="1"/>
              </w:numPr>
              <w:rPr>
                <w:rFonts w:ascii="Arial" w:hAnsi="Arial" w:cs="Arial"/>
                <w:sz w:val="20"/>
                <w:szCs w:val="20"/>
                <w:lang w:eastAsia="en-US"/>
              </w:rPr>
            </w:pPr>
            <w:r w:rsidRPr="000C5EEA">
              <w:rPr>
                <w:rFonts w:ascii="Arial" w:hAnsi="Arial" w:cs="Arial"/>
                <w:sz w:val="20"/>
                <w:szCs w:val="20"/>
                <w:lang w:eastAsia="en-US"/>
              </w:rPr>
              <w:t xml:space="preserve">Tiek veikta divos </w:t>
            </w:r>
            <w:r w:rsidR="00253022">
              <w:rPr>
                <w:rFonts w:ascii="Arial" w:hAnsi="Arial" w:cs="Arial"/>
                <w:sz w:val="20"/>
                <w:szCs w:val="20"/>
                <w:lang w:eastAsia="en-US"/>
              </w:rPr>
              <w:t xml:space="preserve">apmēram vienādos </w:t>
            </w:r>
            <w:r w:rsidRPr="000C5EEA">
              <w:rPr>
                <w:rFonts w:ascii="Arial" w:hAnsi="Arial" w:cs="Arial"/>
                <w:sz w:val="20"/>
                <w:szCs w:val="20"/>
                <w:lang w:eastAsia="en-US"/>
              </w:rPr>
              <w:t>maksājumos, ne vēlāk kā 20 darba dienu laikā no rēķina saņemšanas dienas.</w:t>
            </w:r>
            <w:r w:rsidR="00253022">
              <w:rPr>
                <w:rFonts w:ascii="Arial" w:hAnsi="Arial" w:cs="Arial"/>
                <w:sz w:val="20"/>
                <w:szCs w:val="20"/>
                <w:lang w:eastAsia="en-US"/>
              </w:rPr>
              <w:t xml:space="preserve"> Pirmais maksājums par pirmajiem 6 mēnešiem tiek veikts polises termiņa pirmajā mēnesī, otrais par nākamajiem sešiem mēnešiem</w:t>
            </w:r>
            <w:r w:rsidRPr="000C5EEA">
              <w:rPr>
                <w:rFonts w:ascii="Arial" w:hAnsi="Arial" w:cs="Arial"/>
                <w:sz w:val="20"/>
                <w:szCs w:val="20"/>
                <w:lang w:eastAsia="en-US"/>
              </w:rPr>
              <w:t xml:space="preserve"> </w:t>
            </w:r>
            <w:r w:rsidR="00253022">
              <w:rPr>
                <w:rFonts w:ascii="Arial" w:hAnsi="Arial" w:cs="Arial"/>
                <w:sz w:val="20"/>
                <w:szCs w:val="20"/>
                <w:lang w:eastAsia="en-US"/>
              </w:rPr>
              <w:t>tiek veikts polises termiņa piektajā mēnesī.</w:t>
            </w:r>
          </w:p>
          <w:p w:rsidR="000C5EEA" w:rsidRDefault="00281A95" w:rsidP="000C5EEA">
            <w:pPr>
              <w:pStyle w:val="ListParagraph"/>
              <w:numPr>
                <w:ilvl w:val="1"/>
                <w:numId w:val="1"/>
              </w:numPr>
              <w:rPr>
                <w:rFonts w:ascii="Arial" w:hAnsi="Arial" w:cs="Arial"/>
                <w:bCs/>
                <w:sz w:val="20"/>
                <w:szCs w:val="20"/>
                <w:lang w:eastAsia="en-US"/>
              </w:rPr>
            </w:pPr>
            <w:r>
              <w:rPr>
                <w:rFonts w:ascii="Arial" w:hAnsi="Arial" w:cs="Arial"/>
                <w:bCs/>
                <w:sz w:val="20"/>
                <w:szCs w:val="20"/>
                <w:lang w:eastAsia="en-US"/>
              </w:rPr>
              <w:t>Rēķina neapmaksā</w:t>
            </w:r>
            <w:r w:rsidR="000C5EEA">
              <w:rPr>
                <w:rFonts w:ascii="Arial" w:hAnsi="Arial" w:cs="Arial"/>
                <w:bCs/>
                <w:sz w:val="20"/>
                <w:szCs w:val="20"/>
                <w:lang w:eastAsia="en-US"/>
              </w:rPr>
              <w:t xml:space="preserve"> par kādu no transportlīdzekļiem neietekmē apdrošināšanas spēkā esamību attiecībā uz citiem transportlīdzekļiem.</w:t>
            </w:r>
          </w:p>
          <w:p w:rsidR="00253022" w:rsidRPr="00253022" w:rsidRDefault="00253022" w:rsidP="00253022">
            <w:pPr>
              <w:pStyle w:val="ListParagraph"/>
              <w:ind w:left="360"/>
              <w:rPr>
                <w:rFonts w:ascii="Arial" w:hAnsi="Arial" w:cs="Arial"/>
                <w:bCs/>
                <w:sz w:val="12"/>
                <w:szCs w:val="12"/>
                <w:lang w:eastAsia="en-US"/>
              </w:rPr>
            </w:pPr>
          </w:p>
          <w:p w:rsidR="00B07062" w:rsidRPr="00253022" w:rsidRDefault="00B07062" w:rsidP="00B07062">
            <w:pPr>
              <w:pStyle w:val="ListParagraph"/>
              <w:ind w:left="360"/>
              <w:rPr>
                <w:rFonts w:ascii="Arial" w:hAnsi="Arial" w:cs="Arial"/>
                <w:bCs/>
                <w:sz w:val="12"/>
                <w:szCs w:val="12"/>
                <w:lang w:eastAsia="en-US"/>
              </w:rPr>
            </w:pP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582"/>
        </w:trPr>
        <w:tc>
          <w:tcPr>
            <w:tcW w:w="2014" w:type="dxa"/>
            <w:vMerge w:val="restart"/>
            <w:tcBorders>
              <w:top w:val="single" w:sz="4" w:space="0" w:color="auto"/>
            </w:tcBorders>
            <w:vAlign w:val="center"/>
          </w:tcPr>
          <w:p w:rsidR="001865E5" w:rsidRPr="00B07062" w:rsidRDefault="001865E5" w:rsidP="00B07062">
            <w:pPr>
              <w:pStyle w:val="ListParagraph"/>
              <w:numPr>
                <w:ilvl w:val="0"/>
                <w:numId w:val="1"/>
              </w:numPr>
              <w:ind w:left="345" w:hanging="284"/>
              <w:rPr>
                <w:rFonts w:ascii="Arial" w:hAnsi="Arial" w:cs="Arial"/>
                <w:bCs/>
                <w:sz w:val="20"/>
                <w:szCs w:val="20"/>
                <w:lang w:eastAsia="en-US"/>
              </w:rPr>
            </w:pPr>
            <w:r w:rsidRPr="00B07062">
              <w:rPr>
                <w:rFonts w:ascii="Arial" w:hAnsi="Arial" w:cs="Arial"/>
                <w:bCs/>
                <w:sz w:val="20"/>
                <w:szCs w:val="20"/>
                <w:lang w:eastAsia="en-US"/>
              </w:rPr>
              <w:t>Apdrošinātie riski</w:t>
            </w:r>
          </w:p>
          <w:p w:rsidR="001865E5" w:rsidRPr="00796506" w:rsidRDefault="001865E5" w:rsidP="00234649">
            <w:pPr>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Ceļu satiksmes negadījums, kustībā esoša transportlīdzekļa apgāšanās, nokrišana (no tilta, estakādes un tml.); nobraukšana no brauktuves; nogrimšana un/vai ielūšana ledū, iebraukšana bedrēs un kanalizācijas lūkās,</w:t>
            </w:r>
            <w:r w:rsidRPr="00796506">
              <w:rPr>
                <w:sz w:val="20"/>
                <w:szCs w:val="20"/>
                <w:lang w:eastAsia="ar-SA"/>
              </w:rPr>
              <w:t xml:space="preserve"> </w:t>
            </w:r>
            <w:r w:rsidRPr="00796506">
              <w:rPr>
                <w:rFonts w:ascii="Arial" w:hAnsi="Arial" w:cs="Arial"/>
                <w:sz w:val="20"/>
                <w:szCs w:val="20"/>
                <w:lang w:eastAsia="en-US"/>
              </w:rPr>
              <w:t>uzbraukšana gājējam, dzīvniekam vai citam šķērslim.</w:t>
            </w: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582"/>
        </w:trPr>
        <w:tc>
          <w:tcPr>
            <w:tcW w:w="2014" w:type="dxa"/>
            <w:vMerge/>
            <w:vAlign w:val="center"/>
          </w:tcPr>
          <w:p w:rsidR="0044103D" w:rsidRPr="00796506" w:rsidRDefault="0044103D">
            <w:pPr>
              <w:numPr>
                <w:ilvl w:val="0"/>
                <w:numId w:val="1"/>
              </w:numPr>
              <w:ind w:left="318" w:hanging="318"/>
              <w:rPr>
                <w:rFonts w:ascii="Arial" w:hAnsi="Arial" w:cs="Arial"/>
                <w:bCs/>
                <w:sz w:val="20"/>
                <w:szCs w:val="20"/>
                <w:lang w:eastAsia="en-US"/>
              </w:rPr>
              <w:pPrChange w:id="2" w:author="Māris Teteris" w:date="2014-02-13T17:54:00Z">
                <w:pPr>
                  <w:numPr>
                    <w:numId w:val="9"/>
                  </w:numPr>
                  <w:ind w:left="318" w:hanging="318"/>
                </w:pPr>
              </w:pPrChange>
            </w:pPr>
          </w:p>
        </w:tc>
        <w:tc>
          <w:tcPr>
            <w:tcW w:w="6095" w:type="dxa"/>
          </w:tcPr>
          <w:p w:rsidR="001865E5" w:rsidRPr="00796506" w:rsidRDefault="001865E5" w:rsidP="001865E5">
            <w:pPr>
              <w:numPr>
                <w:ilvl w:val="1"/>
                <w:numId w:val="1"/>
              </w:numPr>
              <w:rPr>
                <w:rFonts w:ascii="Arial" w:hAnsi="Arial" w:cs="Arial"/>
                <w:sz w:val="20"/>
                <w:szCs w:val="20"/>
                <w:lang w:eastAsia="en-US"/>
              </w:rPr>
            </w:pPr>
            <w:r w:rsidRPr="00796506">
              <w:rPr>
                <w:rFonts w:ascii="Arial" w:hAnsi="Arial" w:cs="Arial"/>
                <w:sz w:val="20"/>
                <w:szCs w:val="20"/>
                <w:lang w:eastAsia="en-US"/>
              </w:rPr>
              <w:t xml:space="preserve">Uguns iedarbībā radušies bojājumi, kas radušies no degšanas, strāvas īssavienojuma vai elektriska procesa transportlīdzekļa elektroiekārtās, eksplozijas, dūmiem vai pelniem un zaudējumi, kas radušies dzēšot uguni. </w:t>
            </w: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582"/>
        </w:trPr>
        <w:tc>
          <w:tcPr>
            <w:tcW w:w="2014" w:type="dxa"/>
            <w:vMerge/>
            <w:vAlign w:val="center"/>
          </w:tcPr>
          <w:p w:rsidR="0044103D" w:rsidRPr="00796506" w:rsidRDefault="0044103D">
            <w:pPr>
              <w:numPr>
                <w:ilvl w:val="0"/>
                <w:numId w:val="1"/>
              </w:numPr>
              <w:ind w:left="318" w:hanging="318"/>
              <w:rPr>
                <w:rFonts w:ascii="Arial" w:hAnsi="Arial" w:cs="Arial"/>
                <w:bCs/>
                <w:sz w:val="20"/>
                <w:szCs w:val="20"/>
                <w:lang w:eastAsia="en-US"/>
              </w:rPr>
              <w:pPrChange w:id="3" w:author="Māris Teteris" w:date="2014-02-13T17:54:00Z">
                <w:pPr>
                  <w:numPr>
                    <w:numId w:val="9"/>
                  </w:numPr>
                  <w:ind w:left="318" w:hanging="318"/>
                </w:pPr>
              </w:pPrChange>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 xml:space="preserve">Dabas stihiju iedarbība – zibens spēriena, krusas, vētras (vēja ātrums </w:t>
            </w:r>
            <w:r w:rsidR="00345096">
              <w:rPr>
                <w:rFonts w:ascii="Arial" w:hAnsi="Arial" w:cs="Arial"/>
                <w:sz w:val="20"/>
                <w:szCs w:val="20"/>
                <w:lang w:eastAsia="en-US"/>
              </w:rPr>
              <w:t xml:space="preserve">brāzmās </w:t>
            </w:r>
            <w:r w:rsidRPr="00796506">
              <w:rPr>
                <w:rFonts w:ascii="Arial" w:hAnsi="Arial" w:cs="Arial"/>
                <w:sz w:val="20"/>
                <w:szCs w:val="20"/>
                <w:lang w:eastAsia="en-US"/>
              </w:rPr>
              <w:t>lielāks par 17 m/s), plūdu, zemestrīce, lavīnas, zemes nogruvumu rezultātā nodarīti zaudējumi.</w:t>
            </w: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276"/>
        </w:trPr>
        <w:tc>
          <w:tcPr>
            <w:tcW w:w="2014" w:type="dxa"/>
            <w:vMerge/>
            <w:vAlign w:val="center"/>
          </w:tcPr>
          <w:p w:rsidR="0044103D" w:rsidRPr="00796506" w:rsidRDefault="0044103D">
            <w:pPr>
              <w:numPr>
                <w:ilvl w:val="0"/>
                <w:numId w:val="1"/>
              </w:numPr>
              <w:ind w:left="318" w:hanging="318"/>
              <w:rPr>
                <w:rFonts w:ascii="Arial" w:hAnsi="Arial" w:cs="Arial"/>
                <w:bCs/>
                <w:sz w:val="20"/>
                <w:szCs w:val="20"/>
                <w:lang w:eastAsia="en-US"/>
              </w:rPr>
              <w:pPrChange w:id="4" w:author="Māris Teteris" w:date="2014-02-13T17:54:00Z">
                <w:pPr>
                  <w:numPr>
                    <w:numId w:val="9"/>
                  </w:numPr>
                  <w:ind w:left="318" w:hanging="318"/>
                </w:pPr>
              </w:pPrChange>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Trešo personu prettiesiska darbība – tīša/netīša transportlīdzekļa bojāšana, kas nav saistīta ar ceļu satiksmes negadījumu un zādzību (vandālisms), t.sk. spridzināšana.</w:t>
            </w:r>
          </w:p>
        </w:tc>
        <w:tc>
          <w:tcPr>
            <w:tcW w:w="2126" w:type="dxa"/>
          </w:tcPr>
          <w:p w:rsidR="001865E5" w:rsidRPr="00796506" w:rsidRDefault="001865E5" w:rsidP="00234649">
            <w:pPr>
              <w:jc w:val="center"/>
              <w:rPr>
                <w:rFonts w:ascii="Arial" w:hAnsi="Arial" w:cs="Arial"/>
                <w:b/>
                <w:color w:val="0070C0"/>
                <w:sz w:val="20"/>
                <w:szCs w:val="20"/>
                <w:lang w:eastAsia="en-US"/>
              </w:rPr>
            </w:pPr>
          </w:p>
        </w:tc>
      </w:tr>
      <w:tr w:rsidR="001865E5" w:rsidRPr="00796506" w:rsidTr="00253022">
        <w:trPr>
          <w:trHeight w:val="217"/>
        </w:trPr>
        <w:tc>
          <w:tcPr>
            <w:tcW w:w="2014" w:type="dxa"/>
            <w:vMerge/>
            <w:vAlign w:val="center"/>
          </w:tcPr>
          <w:p w:rsidR="0044103D" w:rsidRPr="00796506" w:rsidRDefault="0044103D">
            <w:pPr>
              <w:numPr>
                <w:ilvl w:val="0"/>
                <w:numId w:val="1"/>
              </w:numPr>
              <w:ind w:left="318" w:hanging="318"/>
              <w:rPr>
                <w:rFonts w:ascii="Arial" w:hAnsi="Arial" w:cs="Arial"/>
                <w:bCs/>
                <w:sz w:val="20"/>
                <w:szCs w:val="20"/>
                <w:lang w:eastAsia="en-US"/>
              </w:rPr>
              <w:pPrChange w:id="5" w:author="Māris Teteris" w:date="2014-02-13T17:54:00Z">
                <w:pPr>
                  <w:numPr>
                    <w:numId w:val="9"/>
                  </w:numPr>
                  <w:ind w:left="318" w:hanging="318"/>
                </w:pPr>
              </w:pPrChange>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Stiklu, spoguļu un lukturu sabojāšana.</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235"/>
        </w:trPr>
        <w:tc>
          <w:tcPr>
            <w:tcW w:w="2014" w:type="dxa"/>
            <w:vMerge/>
            <w:vAlign w:val="center"/>
          </w:tcPr>
          <w:p w:rsidR="0044103D" w:rsidRPr="00796506" w:rsidRDefault="0044103D">
            <w:pPr>
              <w:numPr>
                <w:ilvl w:val="0"/>
                <w:numId w:val="1"/>
              </w:numPr>
              <w:ind w:left="318" w:hanging="318"/>
              <w:rPr>
                <w:rFonts w:ascii="Arial" w:hAnsi="Arial" w:cs="Arial"/>
                <w:bCs/>
                <w:sz w:val="20"/>
                <w:szCs w:val="20"/>
                <w:lang w:eastAsia="en-US"/>
              </w:rPr>
              <w:pPrChange w:id="6" w:author="Māris Teteris" w:date="2014-02-13T17:54:00Z">
                <w:pPr>
                  <w:numPr>
                    <w:numId w:val="9"/>
                  </w:numPr>
                  <w:ind w:left="318" w:hanging="318"/>
                </w:pPr>
              </w:pPrChange>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Dzīvnieku, putnu iedarbība uz apdrošināto transportlīdzekli (izņemot, ja automašīnas salonā tiek pārvadāti dzīvnieki, un tie nodara zaudējumu transportlīdzeklim pārvadāšanas laikā).</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225"/>
        </w:trPr>
        <w:tc>
          <w:tcPr>
            <w:tcW w:w="2014" w:type="dxa"/>
            <w:vMerge/>
            <w:vAlign w:val="center"/>
          </w:tcPr>
          <w:p w:rsidR="0044103D" w:rsidRPr="00796506" w:rsidRDefault="0044103D">
            <w:pPr>
              <w:numPr>
                <w:ilvl w:val="0"/>
                <w:numId w:val="1"/>
              </w:numPr>
              <w:ind w:left="318" w:hanging="318"/>
              <w:rPr>
                <w:rFonts w:ascii="Arial" w:hAnsi="Arial" w:cs="Arial"/>
                <w:bCs/>
                <w:sz w:val="20"/>
                <w:szCs w:val="20"/>
                <w:lang w:eastAsia="en-US"/>
              </w:rPr>
              <w:pPrChange w:id="7" w:author="Māris Teteris" w:date="2014-02-13T17:54:00Z">
                <w:pPr>
                  <w:numPr>
                    <w:numId w:val="9"/>
                  </w:numPr>
                  <w:ind w:left="318" w:hanging="318"/>
                </w:pPr>
              </w:pPrChange>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Dažādu priekšmetu vai vielu uzkrišana/uzlīšana.</w:t>
            </w:r>
          </w:p>
        </w:tc>
        <w:tc>
          <w:tcPr>
            <w:tcW w:w="2126" w:type="dxa"/>
          </w:tcPr>
          <w:p w:rsidR="001865E5" w:rsidRPr="00796506" w:rsidRDefault="001865E5" w:rsidP="00234649">
            <w:pPr>
              <w:rPr>
                <w:rFonts w:ascii="Arial" w:hAnsi="Arial" w:cs="Arial"/>
                <w:sz w:val="20"/>
                <w:szCs w:val="20"/>
                <w:lang w:eastAsia="en-US"/>
              </w:rPr>
            </w:pPr>
          </w:p>
        </w:tc>
      </w:tr>
      <w:tr w:rsidR="001865E5" w:rsidRPr="00796506" w:rsidTr="00253022">
        <w:trPr>
          <w:trHeight w:val="513"/>
        </w:trPr>
        <w:tc>
          <w:tcPr>
            <w:tcW w:w="2014" w:type="dxa"/>
            <w:vMerge/>
            <w:vAlign w:val="center"/>
          </w:tcPr>
          <w:p w:rsidR="0044103D" w:rsidRPr="00796506" w:rsidRDefault="0044103D">
            <w:pPr>
              <w:numPr>
                <w:ilvl w:val="0"/>
                <w:numId w:val="1"/>
              </w:numPr>
              <w:ind w:left="318" w:hanging="318"/>
              <w:rPr>
                <w:rFonts w:ascii="Arial" w:hAnsi="Arial" w:cs="Arial"/>
                <w:bCs/>
                <w:sz w:val="20"/>
                <w:szCs w:val="20"/>
                <w:lang w:eastAsia="en-US"/>
              </w:rPr>
              <w:pPrChange w:id="8" w:author="Māris Teteris" w:date="2014-02-13T17:54:00Z">
                <w:pPr>
                  <w:numPr>
                    <w:numId w:val="9"/>
                  </w:numPr>
                  <w:ind w:left="318" w:hanging="318"/>
                </w:pPr>
              </w:pPrChange>
            </w:pPr>
          </w:p>
        </w:tc>
        <w:tc>
          <w:tcPr>
            <w:tcW w:w="6095" w:type="dxa"/>
          </w:tcPr>
          <w:p w:rsidR="001865E5" w:rsidRPr="00796506" w:rsidRDefault="001865E5" w:rsidP="00345096">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 xml:space="preserve">Transportlīdzekļa bojājumi, kuri radušies negadījumos ārpus ceļu satiksmes (mežā, pļavās, stāvlaukumā, pazemes autostāvvietās, iekšpagalmos, u.c. teritorijās, kuras </w:t>
            </w:r>
            <w:r w:rsidR="00345096">
              <w:rPr>
                <w:rFonts w:ascii="Arial" w:hAnsi="Arial" w:cs="Arial"/>
                <w:sz w:val="20"/>
                <w:szCs w:val="20"/>
                <w:lang w:eastAsia="en-US"/>
              </w:rPr>
              <w:t xml:space="preserve">nav paredzētas </w:t>
            </w:r>
            <w:r w:rsidRPr="00796506">
              <w:rPr>
                <w:rFonts w:ascii="Arial" w:hAnsi="Arial" w:cs="Arial"/>
                <w:sz w:val="20"/>
                <w:szCs w:val="20"/>
                <w:lang w:eastAsia="en-US"/>
              </w:rPr>
              <w:t xml:space="preserve">ceļu satiksmei </w:t>
            </w:r>
            <w:r w:rsidR="00345096">
              <w:rPr>
                <w:rFonts w:ascii="Arial" w:hAnsi="Arial" w:cs="Arial"/>
                <w:sz w:val="20"/>
                <w:szCs w:val="20"/>
                <w:lang w:eastAsia="en-US"/>
              </w:rPr>
              <w:t>saskaņā ar normatīvajiem aktiem</w:t>
            </w:r>
            <w:r w:rsidRPr="00796506">
              <w:rPr>
                <w:rFonts w:ascii="Arial" w:hAnsi="Arial" w:cs="Arial"/>
                <w:sz w:val="20"/>
                <w:szCs w:val="20"/>
                <w:lang w:eastAsia="en-US"/>
              </w:rPr>
              <w:t>, vai tajās nedarbojas C</w:t>
            </w:r>
            <w:r w:rsidR="00345096">
              <w:rPr>
                <w:rFonts w:ascii="Arial" w:hAnsi="Arial" w:cs="Arial"/>
                <w:sz w:val="20"/>
                <w:szCs w:val="20"/>
                <w:lang w:eastAsia="en-US"/>
              </w:rPr>
              <w:t xml:space="preserve">eļu </w:t>
            </w:r>
            <w:r w:rsidRPr="00796506">
              <w:rPr>
                <w:rFonts w:ascii="Arial" w:hAnsi="Arial" w:cs="Arial"/>
                <w:sz w:val="20"/>
                <w:szCs w:val="20"/>
                <w:lang w:eastAsia="en-US"/>
              </w:rPr>
              <w:t>S</w:t>
            </w:r>
            <w:r w:rsidR="00345096">
              <w:rPr>
                <w:rFonts w:ascii="Arial" w:hAnsi="Arial" w:cs="Arial"/>
                <w:sz w:val="20"/>
                <w:szCs w:val="20"/>
                <w:lang w:eastAsia="en-US"/>
              </w:rPr>
              <w:t>atiksme</w:t>
            </w:r>
            <w:r w:rsidR="00A05E1A">
              <w:rPr>
                <w:rFonts w:ascii="Arial" w:hAnsi="Arial" w:cs="Arial"/>
                <w:sz w:val="20"/>
                <w:szCs w:val="20"/>
                <w:lang w:eastAsia="en-US"/>
              </w:rPr>
              <w:t>s</w:t>
            </w:r>
            <w:r w:rsidR="00345096">
              <w:rPr>
                <w:rFonts w:ascii="Arial" w:hAnsi="Arial" w:cs="Arial"/>
                <w:sz w:val="20"/>
                <w:szCs w:val="20"/>
                <w:lang w:eastAsia="en-US"/>
              </w:rPr>
              <w:t xml:space="preserve"> </w:t>
            </w:r>
            <w:r w:rsidRPr="00796506">
              <w:rPr>
                <w:rFonts w:ascii="Arial" w:hAnsi="Arial" w:cs="Arial"/>
                <w:sz w:val="20"/>
                <w:szCs w:val="20"/>
                <w:lang w:eastAsia="en-US"/>
              </w:rPr>
              <w:t>N</w:t>
            </w:r>
            <w:r w:rsidR="00345096">
              <w:rPr>
                <w:rFonts w:ascii="Arial" w:hAnsi="Arial" w:cs="Arial"/>
                <w:sz w:val="20"/>
                <w:szCs w:val="20"/>
                <w:lang w:eastAsia="en-US"/>
              </w:rPr>
              <w:t>oteikumi</w:t>
            </w:r>
            <w:r w:rsidRPr="00796506">
              <w:rPr>
                <w:rFonts w:ascii="Arial" w:hAnsi="Arial" w:cs="Arial"/>
                <w:sz w:val="20"/>
                <w:szCs w:val="20"/>
                <w:lang w:eastAsia="en-US"/>
              </w:rPr>
              <w:t>)</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513"/>
        </w:trPr>
        <w:tc>
          <w:tcPr>
            <w:tcW w:w="2014" w:type="dxa"/>
            <w:vMerge/>
            <w:vAlign w:val="center"/>
          </w:tcPr>
          <w:p w:rsidR="0044103D" w:rsidRPr="00796506" w:rsidRDefault="0044103D">
            <w:pPr>
              <w:numPr>
                <w:ilvl w:val="0"/>
                <w:numId w:val="1"/>
              </w:numPr>
              <w:ind w:left="318" w:hanging="318"/>
              <w:rPr>
                <w:rFonts w:ascii="Arial" w:hAnsi="Arial" w:cs="Arial"/>
                <w:bCs/>
                <w:sz w:val="20"/>
                <w:szCs w:val="20"/>
                <w:lang w:eastAsia="en-US"/>
              </w:rPr>
              <w:pPrChange w:id="9" w:author="Māris Teteris" w:date="2014-02-13T17:54:00Z">
                <w:pPr>
                  <w:numPr>
                    <w:numId w:val="9"/>
                  </w:numPr>
                  <w:ind w:left="318" w:hanging="318"/>
                </w:pPr>
              </w:pPrChange>
            </w:pPr>
          </w:p>
        </w:tc>
        <w:tc>
          <w:tcPr>
            <w:tcW w:w="6095" w:type="dxa"/>
          </w:tcPr>
          <w:p w:rsidR="001865E5" w:rsidRPr="00796506" w:rsidRDefault="00793ED2" w:rsidP="00793ED2">
            <w:pPr>
              <w:numPr>
                <w:ilvl w:val="1"/>
                <w:numId w:val="1"/>
              </w:numPr>
              <w:ind w:left="459" w:hanging="426"/>
              <w:rPr>
                <w:rFonts w:ascii="Arial" w:hAnsi="Arial" w:cs="Arial"/>
                <w:sz w:val="20"/>
                <w:szCs w:val="20"/>
                <w:lang w:eastAsia="en-US"/>
              </w:rPr>
            </w:pPr>
            <w:r w:rsidRPr="00793ED2">
              <w:rPr>
                <w:rFonts w:ascii="Arial" w:hAnsi="Arial" w:cs="Arial"/>
                <w:sz w:val="20"/>
                <w:szCs w:val="20"/>
                <w:lang w:eastAsia="en-US"/>
              </w:rPr>
              <w:t>Apdrošināšana ir spēkā arī attiecībā uz bojājumiem vai zudumu remonta, mazgāšanas un transportēšanas (evakuēšanas) laikā, t.sk. ar prāmi, ar iespēju vērsties regresā pret attiecīgā pakalpojuma sniedzēju, izņemot, ja pakalpojuma sniedzējs ir Jelgavas novada pašvaldības iestāde).</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256"/>
        </w:trPr>
        <w:tc>
          <w:tcPr>
            <w:tcW w:w="2014" w:type="dxa"/>
            <w:vMerge/>
            <w:vAlign w:val="center"/>
          </w:tcPr>
          <w:p w:rsidR="0044103D" w:rsidRPr="00796506" w:rsidRDefault="0044103D">
            <w:pPr>
              <w:numPr>
                <w:ilvl w:val="0"/>
                <w:numId w:val="1"/>
              </w:numPr>
              <w:ind w:left="318" w:hanging="318"/>
              <w:rPr>
                <w:rFonts w:ascii="Arial" w:hAnsi="Arial" w:cs="Arial"/>
                <w:bCs/>
                <w:sz w:val="20"/>
                <w:szCs w:val="20"/>
                <w:lang w:eastAsia="en-US"/>
              </w:rPr>
              <w:pPrChange w:id="10" w:author="Māris Teteris" w:date="2014-02-13T17:54:00Z">
                <w:pPr>
                  <w:numPr>
                    <w:numId w:val="9"/>
                  </w:numPr>
                  <w:ind w:left="318" w:hanging="318"/>
                </w:pPr>
              </w:pPrChange>
            </w:pPr>
          </w:p>
        </w:tc>
        <w:tc>
          <w:tcPr>
            <w:tcW w:w="6095" w:type="dxa"/>
          </w:tcPr>
          <w:p w:rsidR="001865E5" w:rsidRPr="00796506" w:rsidRDefault="001865E5" w:rsidP="001865E5">
            <w:pPr>
              <w:numPr>
                <w:ilvl w:val="1"/>
                <w:numId w:val="3"/>
              </w:numPr>
              <w:ind w:left="459" w:hanging="402"/>
              <w:jc w:val="both"/>
              <w:rPr>
                <w:rFonts w:ascii="Arial" w:hAnsi="Arial" w:cs="Arial"/>
                <w:sz w:val="20"/>
                <w:szCs w:val="20"/>
                <w:lang w:eastAsia="en-US"/>
              </w:rPr>
            </w:pPr>
            <w:r w:rsidRPr="00796506">
              <w:rPr>
                <w:rFonts w:ascii="Arial" w:hAnsi="Arial" w:cs="Arial"/>
                <w:sz w:val="20"/>
                <w:szCs w:val="20"/>
                <w:lang w:eastAsia="en-US"/>
              </w:rPr>
              <w:t xml:space="preserve">Transportlīdzekļa slepena vai atklāta zādzība, kas nav saistīta ar izkrāpšanu, piesavināšanos vai izspiešanu. </w:t>
            </w:r>
          </w:p>
        </w:tc>
        <w:tc>
          <w:tcPr>
            <w:tcW w:w="2126" w:type="dxa"/>
          </w:tcPr>
          <w:p w:rsidR="001865E5" w:rsidRPr="00796506" w:rsidRDefault="001865E5" w:rsidP="00234649">
            <w:pPr>
              <w:jc w:val="center"/>
              <w:rPr>
                <w:rFonts w:ascii="Arial" w:hAnsi="Arial" w:cs="Arial"/>
                <w:b/>
                <w:color w:val="0070C0"/>
                <w:sz w:val="20"/>
                <w:szCs w:val="20"/>
                <w:lang w:eastAsia="en-US"/>
              </w:rPr>
            </w:pPr>
          </w:p>
        </w:tc>
      </w:tr>
      <w:tr w:rsidR="001865E5" w:rsidRPr="00796506" w:rsidTr="00253022">
        <w:trPr>
          <w:trHeight w:val="256"/>
        </w:trPr>
        <w:tc>
          <w:tcPr>
            <w:tcW w:w="2014" w:type="dxa"/>
            <w:vMerge/>
            <w:vAlign w:val="center"/>
          </w:tcPr>
          <w:p w:rsidR="001865E5" w:rsidRPr="00796506" w:rsidRDefault="001865E5" w:rsidP="001865E5">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3"/>
              </w:numPr>
              <w:ind w:left="459" w:hanging="402"/>
              <w:jc w:val="both"/>
              <w:rPr>
                <w:rFonts w:ascii="Arial" w:hAnsi="Arial" w:cs="Arial"/>
                <w:sz w:val="20"/>
                <w:szCs w:val="20"/>
                <w:lang w:eastAsia="en-US"/>
              </w:rPr>
            </w:pPr>
            <w:r w:rsidRPr="00796506">
              <w:rPr>
                <w:rFonts w:ascii="Arial" w:hAnsi="Arial" w:cs="Arial"/>
                <w:sz w:val="20"/>
                <w:szCs w:val="20"/>
                <w:lang w:eastAsia="en-US"/>
              </w:rPr>
              <w:t>Transportlīdzekļa nolaupīšana, pielietojot vai draudot pielietot vardarbību (laupīšana).</w:t>
            </w:r>
          </w:p>
        </w:tc>
        <w:tc>
          <w:tcPr>
            <w:tcW w:w="2126" w:type="dxa"/>
          </w:tcPr>
          <w:p w:rsidR="001865E5" w:rsidRPr="00796506" w:rsidRDefault="001865E5" w:rsidP="00234649">
            <w:pPr>
              <w:jc w:val="center"/>
              <w:rPr>
                <w:rFonts w:ascii="Arial" w:hAnsi="Arial" w:cs="Arial"/>
                <w:b/>
                <w:color w:val="0070C0"/>
                <w:sz w:val="20"/>
                <w:szCs w:val="20"/>
                <w:lang w:eastAsia="en-US"/>
              </w:rPr>
            </w:pPr>
          </w:p>
        </w:tc>
      </w:tr>
      <w:tr w:rsidR="008710A8" w:rsidRPr="00796506" w:rsidTr="00253022">
        <w:trPr>
          <w:trHeight w:val="256"/>
        </w:trPr>
        <w:tc>
          <w:tcPr>
            <w:tcW w:w="2014" w:type="dxa"/>
            <w:vMerge/>
            <w:vAlign w:val="center"/>
          </w:tcPr>
          <w:p w:rsidR="008710A8" w:rsidRPr="00796506" w:rsidRDefault="008710A8" w:rsidP="001865E5">
            <w:pPr>
              <w:numPr>
                <w:ilvl w:val="0"/>
                <w:numId w:val="1"/>
              </w:numPr>
              <w:ind w:left="318" w:hanging="318"/>
              <w:rPr>
                <w:rFonts w:ascii="Arial" w:hAnsi="Arial" w:cs="Arial"/>
                <w:bCs/>
                <w:sz w:val="20"/>
                <w:szCs w:val="20"/>
                <w:lang w:eastAsia="en-US"/>
              </w:rPr>
            </w:pPr>
          </w:p>
        </w:tc>
        <w:tc>
          <w:tcPr>
            <w:tcW w:w="6095" w:type="dxa"/>
          </w:tcPr>
          <w:p w:rsidR="008710A8" w:rsidRPr="00796506" w:rsidRDefault="008710A8" w:rsidP="008710A8">
            <w:pPr>
              <w:numPr>
                <w:ilvl w:val="1"/>
                <w:numId w:val="3"/>
              </w:numPr>
              <w:ind w:left="487" w:hanging="425"/>
              <w:jc w:val="both"/>
              <w:rPr>
                <w:rFonts w:ascii="Arial" w:hAnsi="Arial" w:cs="Arial"/>
                <w:sz w:val="20"/>
                <w:szCs w:val="20"/>
                <w:lang w:eastAsia="en-US"/>
              </w:rPr>
            </w:pPr>
            <w:r w:rsidRPr="008710A8">
              <w:rPr>
                <w:rFonts w:ascii="Arial" w:hAnsi="Arial" w:cs="Arial"/>
                <w:sz w:val="20"/>
                <w:szCs w:val="20"/>
                <w:lang w:eastAsia="en-US"/>
              </w:rPr>
              <w:t>Transportlīdzekļa papildus aprīkojuma zādzība vai transportlīdzekļa daļu zādzība</w:t>
            </w:r>
            <w:r w:rsidR="009E2B65">
              <w:rPr>
                <w:rFonts w:ascii="Arial" w:hAnsi="Arial" w:cs="Arial"/>
                <w:sz w:val="20"/>
                <w:szCs w:val="20"/>
                <w:lang w:eastAsia="en-US"/>
              </w:rPr>
              <w:t>.</w:t>
            </w:r>
          </w:p>
        </w:tc>
        <w:tc>
          <w:tcPr>
            <w:tcW w:w="2126" w:type="dxa"/>
          </w:tcPr>
          <w:p w:rsidR="008710A8" w:rsidRPr="00796506" w:rsidRDefault="008710A8" w:rsidP="00234649">
            <w:pPr>
              <w:jc w:val="center"/>
              <w:rPr>
                <w:rFonts w:ascii="Arial" w:hAnsi="Arial" w:cs="Arial"/>
                <w:b/>
                <w:color w:val="0070C0"/>
                <w:sz w:val="20"/>
                <w:szCs w:val="20"/>
                <w:lang w:eastAsia="en-US"/>
              </w:rPr>
            </w:pPr>
          </w:p>
        </w:tc>
      </w:tr>
      <w:tr w:rsidR="009E2B65" w:rsidRPr="00796506" w:rsidTr="00253022">
        <w:trPr>
          <w:trHeight w:val="256"/>
        </w:trPr>
        <w:tc>
          <w:tcPr>
            <w:tcW w:w="2014" w:type="dxa"/>
            <w:vMerge/>
            <w:vAlign w:val="center"/>
          </w:tcPr>
          <w:p w:rsidR="009E2B65" w:rsidRPr="00796506" w:rsidRDefault="009E2B65" w:rsidP="001865E5">
            <w:pPr>
              <w:numPr>
                <w:ilvl w:val="0"/>
                <w:numId w:val="1"/>
              </w:numPr>
              <w:ind w:left="318" w:hanging="318"/>
              <w:rPr>
                <w:rFonts w:ascii="Arial" w:hAnsi="Arial" w:cs="Arial"/>
                <w:bCs/>
                <w:sz w:val="20"/>
                <w:szCs w:val="20"/>
                <w:lang w:eastAsia="en-US"/>
              </w:rPr>
            </w:pPr>
          </w:p>
        </w:tc>
        <w:tc>
          <w:tcPr>
            <w:tcW w:w="6095" w:type="dxa"/>
          </w:tcPr>
          <w:p w:rsidR="009E2B65" w:rsidRPr="008710A8" w:rsidRDefault="005932AE" w:rsidP="005932AE">
            <w:pPr>
              <w:numPr>
                <w:ilvl w:val="1"/>
                <w:numId w:val="3"/>
              </w:numPr>
              <w:ind w:left="484" w:hanging="425"/>
              <w:jc w:val="both"/>
              <w:rPr>
                <w:rFonts w:ascii="Arial" w:hAnsi="Arial" w:cs="Arial"/>
                <w:sz w:val="20"/>
                <w:szCs w:val="20"/>
                <w:lang w:eastAsia="en-US"/>
              </w:rPr>
            </w:pPr>
            <w:r w:rsidRPr="005932AE">
              <w:rPr>
                <w:rFonts w:ascii="Arial" w:hAnsi="Arial" w:cs="Arial"/>
                <w:sz w:val="20"/>
                <w:szCs w:val="20"/>
                <w:lang w:eastAsia="en-US"/>
              </w:rPr>
              <w:t>7 dienas nedēļā 24 stundas diennaktī  „Palīdzība uz ceļa” (</w:t>
            </w:r>
            <w:r>
              <w:rPr>
                <w:rFonts w:ascii="Arial" w:hAnsi="Arial" w:cs="Arial"/>
                <w:sz w:val="20"/>
                <w:szCs w:val="20"/>
                <w:lang w:eastAsia="en-US"/>
              </w:rPr>
              <w:t>sīki remontdarbi notikuma vietā</w:t>
            </w:r>
            <w:r w:rsidRPr="005932AE">
              <w:rPr>
                <w:rFonts w:ascii="Arial" w:hAnsi="Arial" w:cs="Arial"/>
                <w:sz w:val="20"/>
                <w:szCs w:val="20"/>
                <w:lang w:eastAsia="en-US"/>
              </w:rPr>
              <w:t>) tajos gadījumos, kad transportlīdzekļa lietošanas neiespējamība ir radusies tehnisku bojājumu, kā arī nepareizas degvielas un degvielas izbeigšanās dēļ transportlīdzekļiem, kuri vieglāki par 3500 kg.</w:t>
            </w:r>
          </w:p>
        </w:tc>
        <w:tc>
          <w:tcPr>
            <w:tcW w:w="2126" w:type="dxa"/>
          </w:tcPr>
          <w:p w:rsidR="009E2B65" w:rsidRPr="00796506" w:rsidRDefault="009E2B65" w:rsidP="00234649">
            <w:pPr>
              <w:jc w:val="center"/>
              <w:rPr>
                <w:rFonts w:ascii="Arial" w:hAnsi="Arial" w:cs="Arial"/>
                <w:b/>
                <w:color w:val="0070C0"/>
                <w:sz w:val="20"/>
                <w:szCs w:val="20"/>
                <w:lang w:eastAsia="en-US"/>
              </w:rPr>
            </w:pPr>
          </w:p>
        </w:tc>
      </w:tr>
      <w:tr w:rsidR="001865E5" w:rsidRPr="00796506" w:rsidTr="00253022">
        <w:trPr>
          <w:trHeight w:val="473"/>
        </w:trPr>
        <w:tc>
          <w:tcPr>
            <w:tcW w:w="2014" w:type="dxa"/>
            <w:vMerge/>
            <w:vAlign w:val="center"/>
          </w:tcPr>
          <w:p w:rsidR="0044103D" w:rsidRPr="00796506" w:rsidRDefault="0044103D">
            <w:pPr>
              <w:numPr>
                <w:ilvl w:val="0"/>
                <w:numId w:val="3"/>
              </w:numPr>
              <w:ind w:left="318" w:hanging="318"/>
              <w:rPr>
                <w:bCs/>
                <w:lang w:eastAsia="en-US"/>
              </w:rPr>
              <w:pPrChange w:id="11" w:author="Māris Teteris" w:date="2014-02-13T17:54:00Z">
                <w:pPr>
                  <w:numPr>
                    <w:numId w:val="10"/>
                  </w:numPr>
                  <w:tabs>
                    <w:tab w:val="num" w:pos="360"/>
                    <w:tab w:val="num" w:pos="720"/>
                  </w:tabs>
                  <w:ind w:left="318" w:hanging="318"/>
                </w:pPr>
              </w:pPrChange>
            </w:pPr>
          </w:p>
        </w:tc>
        <w:tc>
          <w:tcPr>
            <w:tcW w:w="6095" w:type="dxa"/>
          </w:tcPr>
          <w:p w:rsidR="00AE20EA" w:rsidRPr="009E2B65" w:rsidRDefault="008710A8" w:rsidP="005932AE">
            <w:pPr>
              <w:pStyle w:val="ListParagraph"/>
              <w:numPr>
                <w:ilvl w:val="1"/>
                <w:numId w:val="18"/>
              </w:numPr>
              <w:ind w:hanging="376"/>
              <w:rPr>
                <w:rFonts w:ascii="Arial" w:hAnsi="Arial" w:cs="Arial"/>
                <w:sz w:val="20"/>
                <w:szCs w:val="20"/>
                <w:lang w:eastAsia="en-US"/>
              </w:rPr>
            </w:pPr>
            <w:r w:rsidRPr="009E2B65">
              <w:rPr>
                <w:rFonts w:ascii="Arial" w:hAnsi="Arial" w:cs="Arial"/>
                <w:sz w:val="20"/>
                <w:szCs w:val="20"/>
                <w:lang w:eastAsia="en-US"/>
              </w:rPr>
              <w:t xml:space="preserve">Izdevumu apmaksa par </w:t>
            </w:r>
            <w:r w:rsidR="00AE20EA" w:rsidRPr="009E2B65">
              <w:rPr>
                <w:rFonts w:ascii="Arial" w:hAnsi="Arial" w:cs="Arial"/>
                <w:sz w:val="20"/>
                <w:szCs w:val="20"/>
                <w:lang w:eastAsia="en-US"/>
              </w:rPr>
              <w:t xml:space="preserve">aizvietojošo </w:t>
            </w:r>
            <w:r w:rsidRPr="009E2B65">
              <w:rPr>
                <w:rFonts w:ascii="Arial" w:hAnsi="Arial" w:cs="Arial"/>
                <w:sz w:val="20"/>
                <w:szCs w:val="20"/>
                <w:lang w:eastAsia="en-US"/>
              </w:rPr>
              <w:t xml:space="preserve">nomas </w:t>
            </w:r>
            <w:r w:rsidR="00A8093F" w:rsidRPr="009E2B65">
              <w:rPr>
                <w:rFonts w:ascii="Arial" w:hAnsi="Arial" w:cs="Arial"/>
                <w:sz w:val="20"/>
                <w:szCs w:val="20"/>
                <w:lang w:eastAsia="en-US"/>
              </w:rPr>
              <w:t xml:space="preserve">transportlīdzekli vismaz 30 EUR/dienā, ieskaitot PVN, un vismaz 30 dienas,  ja </w:t>
            </w:r>
            <w:r w:rsidR="00AE20EA" w:rsidRPr="009E2B65">
              <w:rPr>
                <w:rFonts w:ascii="Arial" w:hAnsi="Arial" w:cs="Arial"/>
                <w:sz w:val="20"/>
                <w:szCs w:val="20"/>
                <w:lang w:eastAsia="en-US"/>
              </w:rPr>
              <w:t xml:space="preserve">6 </w:t>
            </w:r>
            <w:r w:rsidR="00A8093F" w:rsidRPr="009E2B65">
              <w:rPr>
                <w:rFonts w:ascii="Arial" w:hAnsi="Arial" w:cs="Arial"/>
                <w:sz w:val="20"/>
                <w:szCs w:val="20"/>
                <w:lang w:eastAsia="en-US"/>
              </w:rPr>
              <w:t>apdrošināt</w:t>
            </w:r>
            <w:r w:rsidR="00AE20EA" w:rsidRPr="009E2B65">
              <w:rPr>
                <w:rFonts w:ascii="Arial" w:hAnsi="Arial" w:cs="Arial"/>
                <w:sz w:val="20"/>
                <w:szCs w:val="20"/>
                <w:lang w:eastAsia="en-US"/>
              </w:rPr>
              <w:t>o</w:t>
            </w:r>
            <w:r w:rsidR="00A8093F" w:rsidRPr="009E2B65">
              <w:rPr>
                <w:rFonts w:ascii="Arial" w:hAnsi="Arial" w:cs="Arial"/>
                <w:sz w:val="20"/>
                <w:szCs w:val="20"/>
                <w:lang w:eastAsia="en-US"/>
              </w:rPr>
              <w:t xml:space="preserve"> t</w:t>
            </w:r>
            <w:r w:rsidRPr="009E2B65">
              <w:rPr>
                <w:rFonts w:ascii="Arial" w:hAnsi="Arial" w:cs="Arial"/>
                <w:sz w:val="20"/>
                <w:szCs w:val="20"/>
                <w:lang w:eastAsia="en-US"/>
              </w:rPr>
              <w:t>ransportlīdzekļ</w:t>
            </w:r>
            <w:r w:rsidR="00AE20EA" w:rsidRPr="009E2B65">
              <w:rPr>
                <w:rFonts w:ascii="Arial" w:hAnsi="Arial" w:cs="Arial"/>
                <w:sz w:val="20"/>
                <w:szCs w:val="20"/>
                <w:lang w:eastAsia="en-US"/>
              </w:rPr>
              <w:t>u:</w:t>
            </w:r>
          </w:p>
          <w:tbl>
            <w:tblPr>
              <w:tblW w:w="5723" w:type="dxa"/>
              <w:tblLayout w:type="fixed"/>
              <w:tblLook w:val="04A0" w:firstRow="1" w:lastRow="0" w:firstColumn="1" w:lastColumn="0" w:noHBand="0" w:noVBand="1"/>
            </w:tblPr>
            <w:tblGrid>
              <w:gridCol w:w="2038"/>
              <w:gridCol w:w="1134"/>
              <w:gridCol w:w="1449"/>
              <w:gridCol w:w="1102"/>
            </w:tblGrid>
            <w:tr w:rsidR="0088521D" w:rsidRPr="00AE20EA" w:rsidTr="0088521D">
              <w:trPr>
                <w:trHeight w:val="675"/>
              </w:trPr>
              <w:tc>
                <w:tcPr>
                  <w:tcW w:w="2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0EA" w:rsidRPr="00AE20EA" w:rsidRDefault="00AE20EA" w:rsidP="00AE20EA">
                  <w:pPr>
                    <w:jc w:val="center"/>
                    <w:rPr>
                      <w:rFonts w:ascii="Tahoma" w:hAnsi="Tahoma" w:cs="Tahoma"/>
                      <w:bCs/>
                      <w:sz w:val="18"/>
                      <w:szCs w:val="18"/>
                    </w:rPr>
                  </w:pPr>
                  <w:r w:rsidRPr="00AE20EA">
                    <w:rPr>
                      <w:rFonts w:ascii="Tahoma" w:hAnsi="Tahoma" w:cs="Tahoma"/>
                      <w:bCs/>
                      <w:sz w:val="18"/>
                      <w:szCs w:val="18"/>
                    </w:rPr>
                    <w:t>Transportlīdzekļa  a/m marka, modelis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E20EA" w:rsidRPr="00AE20EA" w:rsidRDefault="0088521D" w:rsidP="00AE20EA">
                  <w:pPr>
                    <w:jc w:val="center"/>
                    <w:rPr>
                      <w:rFonts w:ascii="Tahoma" w:hAnsi="Tahoma" w:cs="Tahoma"/>
                      <w:bCs/>
                      <w:sz w:val="18"/>
                      <w:szCs w:val="18"/>
                    </w:rPr>
                  </w:pPr>
                  <w:r>
                    <w:rPr>
                      <w:rFonts w:ascii="Tahoma" w:hAnsi="Tahoma" w:cs="Tahoma"/>
                      <w:bCs/>
                      <w:sz w:val="18"/>
                      <w:szCs w:val="18"/>
                    </w:rPr>
                    <w:t>Valsts reģ. n</w:t>
                  </w:r>
                  <w:r w:rsidR="00AE20EA" w:rsidRPr="00AE20EA">
                    <w:rPr>
                      <w:rFonts w:ascii="Tahoma" w:hAnsi="Tahoma" w:cs="Tahoma"/>
                      <w:bCs/>
                      <w:sz w:val="18"/>
                      <w:szCs w:val="18"/>
                    </w:rPr>
                    <w:t>r.</w:t>
                  </w:r>
                </w:p>
              </w:tc>
              <w:tc>
                <w:tcPr>
                  <w:tcW w:w="1449" w:type="dxa"/>
                  <w:tcBorders>
                    <w:top w:val="single" w:sz="4" w:space="0" w:color="auto"/>
                    <w:left w:val="nil"/>
                    <w:bottom w:val="single" w:sz="4" w:space="0" w:color="auto"/>
                    <w:right w:val="single" w:sz="4" w:space="0" w:color="auto"/>
                  </w:tcBorders>
                  <w:shd w:val="clear" w:color="auto" w:fill="auto"/>
                  <w:vAlign w:val="center"/>
                  <w:hideMark/>
                </w:tcPr>
                <w:p w:rsidR="00AE20EA" w:rsidRPr="00AE20EA" w:rsidRDefault="00AE20EA" w:rsidP="00AE20EA">
                  <w:pPr>
                    <w:jc w:val="center"/>
                    <w:rPr>
                      <w:rFonts w:ascii="Tahoma" w:hAnsi="Tahoma" w:cs="Tahoma"/>
                      <w:bCs/>
                      <w:sz w:val="18"/>
                      <w:szCs w:val="18"/>
                    </w:rPr>
                  </w:pPr>
                  <w:proofErr w:type="spellStart"/>
                  <w:r w:rsidRPr="00AE20EA">
                    <w:rPr>
                      <w:rFonts w:ascii="Tahoma" w:hAnsi="Tahoma" w:cs="Tahoma"/>
                      <w:bCs/>
                      <w:sz w:val="18"/>
                      <w:szCs w:val="18"/>
                    </w:rPr>
                    <w:t>Teh.apliecibas</w:t>
                  </w:r>
                  <w:proofErr w:type="spellEnd"/>
                </w:p>
              </w:tc>
              <w:tc>
                <w:tcPr>
                  <w:tcW w:w="1102" w:type="dxa"/>
                  <w:tcBorders>
                    <w:top w:val="single" w:sz="4" w:space="0" w:color="auto"/>
                    <w:left w:val="nil"/>
                    <w:bottom w:val="single" w:sz="4" w:space="0" w:color="auto"/>
                    <w:right w:val="single" w:sz="4" w:space="0" w:color="auto"/>
                  </w:tcBorders>
                  <w:shd w:val="clear" w:color="auto" w:fill="auto"/>
                  <w:vAlign w:val="center"/>
                  <w:hideMark/>
                </w:tcPr>
                <w:p w:rsidR="00AE20EA" w:rsidRPr="00AE20EA" w:rsidRDefault="00AE20EA" w:rsidP="00AE20EA">
                  <w:pPr>
                    <w:jc w:val="center"/>
                    <w:rPr>
                      <w:rFonts w:ascii="Tahoma" w:hAnsi="Tahoma" w:cs="Tahoma"/>
                      <w:bCs/>
                      <w:sz w:val="18"/>
                      <w:szCs w:val="18"/>
                    </w:rPr>
                  </w:pPr>
                  <w:r w:rsidRPr="00AE20EA">
                    <w:rPr>
                      <w:rFonts w:ascii="Tahoma" w:hAnsi="Tahoma" w:cs="Tahoma"/>
                      <w:bCs/>
                      <w:sz w:val="18"/>
                      <w:szCs w:val="18"/>
                    </w:rPr>
                    <w:t>Izlaiduma gads</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Audi A6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GR5308</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AF717937</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rsidR="0088521D" w:rsidRPr="0088521D" w:rsidRDefault="0088521D" w:rsidP="0088521D">
                  <w:pPr>
                    <w:jc w:val="center"/>
                    <w:rPr>
                      <w:rFonts w:ascii="Tahoma" w:hAnsi="Tahoma" w:cs="Tahoma"/>
                      <w:sz w:val="18"/>
                      <w:szCs w:val="18"/>
                    </w:rPr>
                  </w:pPr>
                  <w:r w:rsidRPr="0088521D">
                    <w:rPr>
                      <w:rFonts w:ascii="Tahoma" w:hAnsi="Tahoma" w:cs="Tahoma"/>
                      <w:sz w:val="18"/>
                      <w:szCs w:val="18"/>
                    </w:rPr>
                    <w:t>2007</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proofErr w:type="spellStart"/>
                  <w:r w:rsidRPr="0088521D">
                    <w:rPr>
                      <w:rFonts w:ascii="Tahoma" w:hAnsi="Tahoma" w:cs="Tahoma"/>
                      <w:sz w:val="18"/>
                      <w:szCs w:val="18"/>
                    </w:rPr>
                    <w:t>Mitsubishi</w:t>
                  </w:r>
                  <w:proofErr w:type="spellEnd"/>
                  <w:r w:rsidRPr="0088521D">
                    <w:rPr>
                      <w:rFonts w:ascii="Tahoma" w:hAnsi="Tahoma" w:cs="Tahoma"/>
                      <w:sz w:val="18"/>
                      <w:szCs w:val="18"/>
                    </w:rPr>
                    <w:t xml:space="preserve"> L 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HK9935</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AF754120</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rsidR="0088521D" w:rsidRPr="0088521D" w:rsidRDefault="0088521D" w:rsidP="0088521D">
                  <w:pPr>
                    <w:jc w:val="center"/>
                    <w:rPr>
                      <w:rFonts w:ascii="Tahoma" w:hAnsi="Tahoma" w:cs="Tahoma"/>
                      <w:sz w:val="18"/>
                      <w:szCs w:val="18"/>
                    </w:rPr>
                  </w:pPr>
                  <w:r w:rsidRPr="0088521D">
                    <w:rPr>
                      <w:rFonts w:ascii="Tahoma" w:hAnsi="Tahoma" w:cs="Tahoma"/>
                      <w:sz w:val="18"/>
                      <w:szCs w:val="18"/>
                    </w:rPr>
                    <w:t>2007</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proofErr w:type="spellStart"/>
                  <w:r w:rsidRPr="0088521D">
                    <w:rPr>
                      <w:rFonts w:ascii="Tahoma" w:hAnsi="Tahoma" w:cs="Tahoma"/>
                      <w:sz w:val="18"/>
                      <w:szCs w:val="18"/>
                    </w:rPr>
                    <w:t>Škoda</w:t>
                  </w:r>
                  <w:proofErr w:type="spellEnd"/>
                  <w:r w:rsidRPr="0088521D">
                    <w:rPr>
                      <w:rFonts w:ascii="Tahoma" w:hAnsi="Tahoma" w:cs="Tahoma"/>
                      <w:sz w:val="18"/>
                      <w:szCs w:val="18"/>
                    </w:rPr>
                    <w:t xml:space="preserve"> </w:t>
                  </w:r>
                  <w:proofErr w:type="spellStart"/>
                  <w:r w:rsidRPr="0088521D">
                    <w:rPr>
                      <w:rFonts w:ascii="Tahoma" w:hAnsi="Tahoma" w:cs="Tahoma"/>
                      <w:sz w:val="18"/>
                      <w:szCs w:val="18"/>
                    </w:rPr>
                    <w:t>Superb</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HH7532</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AF106054</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rsidR="0088521D" w:rsidRPr="0088521D" w:rsidRDefault="0088521D" w:rsidP="0088521D">
                  <w:pPr>
                    <w:jc w:val="center"/>
                    <w:rPr>
                      <w:rFonts w:ascii="Tahoma" w:hAnsi="Tahoma" w:cs="Tahoma"/>
                      <w:sz w:val="18"/>
                      <w:szCs w:val="18"/>
                    </w:rPr>
                  </w:pPr>
                  <w:r w:rsidRPr="0088521D">
                    <w:rPr>
                      <w:rFonts w:ascii="Tahoma" w:hAnsi="Tahoma" w:cs="Tahoma"/>
                      <w:sz w:val="18"/>
                      <w:szCs w:val="18"/>
                    </w:rPr>
                    <w:t>2009</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proofErr w:type="spellStart"/>
                  <w:r w:rsidRPr="0088521D">
                    <w:rPr>
                      <w:rFonts w:ascii="Tahoma" w:hAnsi="Tahoma" w:cs="Tahoma"/>
                      <w:sz w:val="18"/>
                      <w:szCs w:val="18"/>
                    </w:rPr>
                    <w:t>Opel</w:t>
                  </w:r>
                  <w:proofErr w:type="spellEnd"/>
                  <w:r w:rsidRPr="0088521D">
                    <w:rPr>
                      <w:rFonts w:ascii="Tahoma" w:hAnsi="Tahoma" w:cs="Tahoma"/>
                      <w:sz w:val="18"/>
                      <w:szCs w:val="18"/>
                    </w:rPr>
                    <w:t xml:space="preserve"> </w:t>
                  </w:r>
                  <w:proofErr w:type="spellStart"/>
                  <w:r w:rsidRPr="0088521D">
                    <w:rPr>
                      <w:rFonts w:ascii="Tahoma" w:hAnsi="Tahoma" w:cs="Tahoma"/>
                      <w:sz w:val="18"/>
                      <w:szCs w:val="18"/>
                    </w:rPr>
                    <w:t>Vivaro</w:t>
                  </w:r>
                  <w:proofErr w:type="spellEnd"/>
                  <w:r w:rsidRPr="0088521D">
                    <w:rPr>
                      <w:rFonts w:ascii="Tahoma" w:hAnsi="Tahoma" w:cs="Tahoma"/>
                      <w:sz w:val="18"/>
                      <w:szCs w:val="18"/>
                    </w:rPr>
                    <w:t xml:space="preserve"> </w:t>
                  </w:r>
                  <w:proofErr w:type="spellStart"/>
                  <w:r w:rsidRPr="0088521D">
                    <w:rPr>
                      <w:rFonts w:ascii="Tahoma" w:hAnsi="Tahoma" w:cs="Tahoma"/>
                      <w:sz w:val="18"/>
                      <w:szCs w:val="18"/>
                    </w:rPr>
                    <w:t>combi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KD6188</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AF1758927</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rsidR="0088521D" w:rsidRPr="0088521D" w:rsidRDefault="0088521D" w:rsidP="0088521D">
                  <w:pPr>
                    <w:jc w:val="center"/>
                    <w:rPr>
                      <w:rFonts w:ascii="Tahoma" w:hAnsi="Tahoma" w:cs="Tahoma"/>
                      <w:sz w:val="18"/>
                      <w:szCs w:val="18"/>
                    </w:rPr>
                  </w:pPr>
                  <w:r w:rsidRPr="0088521D">
                    <w:rPr>
                      <w:rFonts w:ascii="Tahoma" w:hAnsi="Tahoma" w:cs="Tahoma"/>
                      <w:sz w:val="18"/>
                      <w:szCs w:val="18"/>
                    </w:rPr>
                    <w:t>2015</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21D" w:rsidRPr="0088521D" w:rsidRDefault="0088521D" w:rsidP="0088521D">
                  <w:pPr>
                    <w:rPr>
                      <w:rFonts w:ascii="Arial" w:hAnsi="Arial" w:cs="Arial"/>
                      <w:sz w:val="18"/>
                      <w:szCs w:val="18"/>
                    </w:rPr>
                  </w:pPr>
                  <w:r w:rsidRPr="0088521D">
                    <w:rPr>
                      <w:rFonts w:ascii="Arial" w:hAnsi="Arial" w:cs="Arial"/>
                      <w:sz w:val="18"/>
                      <w:szCs w:val="18"/>
                    </w:rPr>
                    <w:t>MITSUBISHI PAJERO</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Arial" w:hAnsi="Arial" w:cs="Arial"/>
                      <w:sz w:val="20"/>
                      <w:szCs w:val="20"/>
                    </w:rPr>
                  </w:pPr>
                  <w:r w:rsidRPr="0088521D">
                    <w:rPr>
                      <w:rFonts w:ascii="Arial" w:hAnsi="Arial" w:cs="Arial"/>
                      <w:sz w:val="20"/>
                      <w:szCs w:val="20"/>
                    </w:rPr>
                    <w:t>KH3256</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Arial" w:hAnsi="Arial" w:cs="Arial"/>
                      <w:sz w:val="20"/>
                      <w:szCs w:val="20"/>
                    </w:rPr>
                  </w:pPr>
                  <w:r w:rsidRPr="0088521D">
                    <w:rPr>
                      <w:rFonts w:ascii="Arial" w:hAnsi="Arial" w:cs="Arial"/>
                      <w:sz w:val="20"/>
                      <w:szCs w:val="20"/>
                    </w:rPr>
                    <w:t>AF1959503</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jc w:val="center"/>
                    <w:rPr>
                      <w:rFonts w:ascii="Arial" w:hAnsi="Arial" w:cs="Arial"/>
                      <w:sz w:val="20"/>
                      <w:szCs w:val="20"/>
                    </w:rPr>
                  </w:pPr>
                  <w:r w:rsidRPr="0088521D">
                    <w:rPr>
                      <w:rFonts w:ascii="Arial" w:hAnsi="Arial" w:cs="Arial"/>
                      <w:sz w:val="20"/>
                      <w:szCs w:val="20"/>
                    </w:rPr>
                    <w:t>2016</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8521D" w:rsidRPr="0088521D" w:rsidRDefault="0088521D" w:rsidP="0088521D">
                  <w:pPr>
                    <w:rPr>
                      <w:rFonts w:ascii="Arial" w:hAnsi="Arial" w:cs="Arial"/>
                      <w:sz w:val="20"/>
                      <w:szCs w:val="20"/>
                    </w:rPr>
                  </w:pPr>
                  <w:r w:rsidRPr="0088521D">
                    <w:rPr>
                      <w:rFonts w:ascii="Arial" w:hAnsi="Arial" w:cs="Arial"/>
                      <w:sz w:val="20"/>
                      <w:szCs w:val="20"/>
                    </w:rPr>
                    <w:t xml:space="preserve">Nissan </w:t>
                  </w:r>
                  <w:proofErr w:type="spellStart"/>
                  <w:r w:rsidRPr="0088521D">
                    <w:rPr>
                      <w:rFonts w:ascii="Arial" w:hAnsi="Arial" w:cs="Arial"/>
                      <w:sz w:val="20"/>
                      <w:szCs w:val="20"/>
                    </w:rPr>
                    <w:t>Qashqai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Arial" w:hAnsi="Arial" w:cs="Arial"/>
                      <w:sz w:val="20"/>
                      <w:szCs w:val="20"/>
                    </w:rPr>
                  </w:pPr>
                  <w:r w:rsidRPr="0088521D">
                    <w:rPr>
                      <w:rFonts w:ascii="Arial" w:hAnsi="Arial" w:cs="Arial"/>
                      <w:sz w:val="20"/>
                      <w:szCs w:val="20"/>
                    </w:rPr>
                    <w:t>KK580</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Arial" w:hAnsi="Arial" w:cs="Arial"/>
                      <w:sz w:val="20"/>
                      <w:szCs w:val="20"/>
                    </w:rPr>
                  </w:pPr>
                  <w:r w:rsidRPr="0088521D">
                    <w:rPr>
                      <w:rFonts w:ascii="Arial" w:hAnsi="Arial" w:cs="Arial"/>
                      <w:sz w:val="20"/>
                      <w:szCs w:val="20"/>
                    </w:rPr>
                    <w:t>AF2035387</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jc w:val="center"/>
                    <w:rPr>
                      <w:rFonts w:ascii="Arial" w:hAnsi="Arial" w:cs="Arial"/>
                      <w:sz w:val="20"/>
                      <w:szCs w:val="20"/>
                    </w:rPr>
                  </w:pPr>
                  <w:r w:rsidRPr="0088521D">
                    <w:rPr>
                      <w:rFonts w:ascii="Arial" w:hAnsi="Arial" w:cs="Arial"/>
                      <w:sz w:val="20"/>
                      <w:szCs w:val="20"/>
                    </w:rPr>
                    <w:t>2016</w:t>
                  </w:r>
                </w:p>
              </w:tc>
            </w:tr>
          </w:tbl>
          <w:p w:rsidR="008710A8" w:rsidRDefault="00AE20EA" w:rsidP="00AE20EA">
            <w:pPr>
              <w:pStyle w:val="ListParagraph"/>
              <w:ind w:left="487"/>
              <w:rPr>
                <w:rFonts w:ascii="Arial" w:hAnsi="Arial" w:cs="Arial"/>
                <w:sz w:val="20"/>
                <w:szCs w:val="20"/>
                <w:lang w:eastAsia="en-US"/>
              </w:rPr>
            </w:pPr>
            <w:r w:rsidRPr="0088521D">
              <w:rPr>
                <w:rFonts w:ascii="Arial" w:hAnsi="Arial" w:cs="Arial"/>
                <w:sz w:val="20"/>
                <w:szCs w:val="20"/>
                <w:lang w:eastAsia="en-US"/>
              </w:rPr>
              <w:t>kas nav smagāki</w:t>
            </w:r>
            <w:r w:rsidR="008710A8" w:rsidRPr="0088521D">
              <w:rPr>
                <w:rFonts w:ascii="Arial" w:hAnsi="Arial" w:cs="Arial"/>
                <w:sz w:val="20"/>
                <w:szCs w:val="20"/>
                <w:lang w:eastAsia="en-US"/>
              </w:rPr>
              <w:t xml:space="preserve"> par 3,5 t</w:t>
            </w:r>
            <w:r w:rsidR="00A8093F" w:rsidRPr="0088521D">
              <w:rPr>
                <w:rFonts w:ascii="Arial" w:hAnsi="Arial" w:cs="Arial"/>
                <w:sz w:val="20"/>
                <w:szCs w:val="20"/>
                <w:lang w:eastAsia="en-US"/>
              </w:rPr>
              <w:t>,</w:t>
            </w:r>
            <w:r w:rsidR="008710A8" w:rsidRPr="0088521D">
              <w:rPr>
                <w:rFonts w:ascii="Arial" w:hAnsi="Arial" w:cs="Arial"/>
                <w:sz w:val="20"/>
                <w:szCs w:val="20"/>
                <w:lang w:eastAsia="en-US"/>
              </w:rPr>
              <w:t xml:space="preserve"> </w:t>
            </w:r>
            <w:r w:rsidR="00A8093F" w:rsidRPr="0088521D">
              <w:rPr>
                <w:rFonts w:ascii="Arial" w:hAnsi="Arial" w:cs="Arial"/>
                <w:sz w:val="20"/>
                <w:szCs w:val="20"/>
                <w:lang w:eastAsia="en-US"/>
              </w:rPr>
              <w:t xml:space="preserve">lietošana nav iespējama </w:t>
            </w:r>
            <w:r w:rsidR="00A8093F" w:rsidRPr="00A8093F">
              <w:rPr>
                <w:rFonts w:ascii="Arial" w:hAnsi="Arial" w:cs="Arial"/>
                <w:sz w:val="20"/>
                <w:szCs w:val="20"/>
                <w:lang w:eastAsia="en-US"/>
              </w:rPr>
              <w:t>apdrošināšanas</w:t>
            </w:r>
            <w:r w:rsidR="00A8093F">
              <w:t xml:space="preserve"> </w:t>
            </w:r>
            <w:r w:rsidR="00A8093F" w:rsidRPr="00A8093F">
              <w:rPr>
                <w:rFonts w:ascii="Arial" w:hAnsi="Arial" w:cs="Arial"/>
                <w:sz w:val="20"/>
                <w:szCs w:val="20"/>
                <w:lang w:eastAsia="en-US"/>
              </w:rPr>
              <w:t>gadījuma iestāšanās rezultātā</w:t>
            </w:r>
            <w:r w:rsidR="00A8093F">
              <w:rPr>
                <w:rFonts w:ascii="Arial" w:hAnsi="Arial" w:cs="Arial"/>
                <w:sz w:val="20"/>
                <w:szCs w:val="20"/>
                <w:lang w:eastAsia="en-US"/>
              </w:rPr>
              <w:t>, bet ne ilgāk par transportlīdzekļa remonta laiku.</w:t>
            </w:r>
            <w:r w:rsidR="00F94320">
              <w:rPr>
                <w:rFonts w:ascii="Arial" w:hAnsi="Arial" w:cs="Arial"/>
                <w:sz w:val="20"/>
                <w:szCs w:val="20"/>
                <w:lang w:eastAsia="en-US"/>
              </w:rPr>
              <w:t xml:space="preserve"> </w:t>
            </w:r>
            <w:r w:rsidR="00F94320" w:rsidRPr="00EF06FE">
              <w:rPr>
                <w:rFonts w:ascii="Arial" w:hAnsi="Arial" w:cs="Arial"/>
                <w:sz w:val="20"/>
                <w:szCs w:val="20"/>
                <w:lang w:eastAsia="en-US"/>
              </w:rPr>
              <w:t>Aizvietojošais nomas transportlīdzeklis jānodrošina, sākot no nākamās dienas pēc apdrošināšanas gadījuma un paziņošanas par to apdrošinātājam</w:t>
            </w:r>
            <w:r w:rsidR="00B07062">
              <w:rPr>
                <w:rFonts w:ascii="Arial" w:hAnsi="Arial" w:cs="Arial"/>
                <w:sz w:val="20"/>
                <w:szCs w:val="20"/>
                <w:lang w:eastAsia="en-US"/>
              </w:rPr>
              <w:t>.</w:t>
            </w:r>
          </w:p>
          <w:p w:rsidR="00253022" w:rsidRPr="00253022" w:rsidRDefault="00253022" w:rsidP="00AE20EA">
            <w:pPr>
              <w:pStyle w:val="ListParagraph"/>
              <w:ind w:left="487"/>
              <w:rPr>
                <w:rFonts w:ascii="Arial" w:hAnsi="Arial" w:cs="Arial"/>
                <w:sz w:val="12"/>
                <w:szCs w:val="12"/>
                <w:lang w:eastAsia="en-US"/>
              </w:rPr>
            </w:pPr>
          </w:p>
          <w:p w:rsidR="00B07062" w:rsidRPr="00253022" w:rsidRDefault="00B07062" w:rsidP="00AE20EA">
            <w:pPr>
              <w:pStyle w:val="ListParagraph"/>
              <w:ind w:left="487"/>
              <w:rPr>
                <w:rFonts w:ascii="Arial" w:hAnsi="Arial" w:cs="Arial"/>
                <w:sz w:val="12"/>
                <w:szCs w:val="12"/>
                <w:lang w:eastAsia="en-US"/>
              </w:rPr>
            </w:pPr>
          </w:p>
        </w:tc>
        <w:tc>
          <w:tcPr>
            <w:tcW w:w="2126" w:type="dxa"/>
          </w:tcPr>
          <w:p w:rsidR="001865E5" w:rsidRPr="00796506" w:rsidRDefault="001865E5" w:rsidP="00234649">
            <w:pPr>
              <w:rPr>
                <w:sz w:val="20"/>
                <w:szCs w:val="20"/>
                <w:lang w:eastAsia="en-US"/>
              </w:rPr>
            </w:pPr>
          </w:p>
        </w:tc>
      </w:tr>
      <w:tr w:rsidR="001865E5" w:rsidRPr="00796506" w:rsidTr="00253022">
        <w:trPr>
          <w:trHeight w:val="266"/>
        </w:trPr>
        <w:tc>
          <w:tcPr>
            <w:tcW w:w="2014" w:type="dxa"/>
            <w:vMerge w:val="restart"/>
            <w:vAlign w:val="center"/>
          </w:tcPr>
          <w:p w:rsidR="001865E5" w:rsidRPr="00B07062" w:rsidRDefault="001865E5" w:rsidP="00B07062">
            <w:pPr>
              <w:pStyle w:val="ListParagraph"/>
              <w:numPr>
                <w:ilvl w:val="0"/>
                <w:numId w:val="4"/>
              </w:numPr>
              <w:rPr>
                <w:rFonts w:ascii="Arial" w:hAnsi="Arial" w:cs="Arial"/>
                <w:bCs/>
                <w:sz w:val="20"/>
                <w:szCs w:val="20"/>
                <w:lang w:eastAsia="en-US"/>
              </w:rPr>
            </w:pPr>
            <w:r w:rsidRPr="00B07062">
              <w:rPr>
                <w:rFonts w:ascii="Arial" w:hAnsi="Arial" w:cs="Arial"/>
                <w:bCs/>
                <w:sz w:val="20"/>
                <w:szCs w:val="20"/>
                <w:lang w:eastAsia="en-US"/>
              </w:rPr>
              <w:t xml:space="preserve">Pašriski </w:t>
            </w:r>
          </w:p>
          <w:p w:rsidR="001865E5" w:rsidRPr="00796506" w:rsidRDefault="001865E5" w:rsidP="00234649">
            <w:pPr>
              <w:ind w:left="318"/>
              <w:rPr>
                <w:rFonts w:ascii="Arial" w:hAnsi="Arial" w:cs="Arial"/>
                <w:bCs/>
                <w:sz w:val="20"/>
                <w:szCs w:val="20"/>
                <w:lang w:eastAsia="en-US"/>
              </w:rPr>
            </w:pPr>
          </w:p>
        </w:tc>
        <w:tc>
          <w:tcPr>
            <w:tcW w:w="6095" w:type="dxa"/>
          </w:tcPr>
          <w:p w:rsidR="001865E5" w:rsidRPr="00796506" w:rsidRDefault="001865E5" w:rsidP="00793ED2">
            <w:pPr>
              <w:numPr>
                <w:ilvl w:val="1"/>
                <w:numId w:val="4"/>
              </w:numPr>
              <w:ind w:left="459" w:hanging="426"/>
              <w:rPr>
                <w:rFonts w:ascii="Arial" w:hAnsi="Arial" w:cs="Arial"/>
                <w:b/>
                <w:sz w:val="20"/>
                <w:szCs w:val="20"/>
                <w:lang w:eastAsia="en-US"/>
              </w:rPr>
            </w:pPr>
            <w:r w:rsidRPr="00796506">
              <w:rPr>
                <w:rFonts w:ascii="Arial" w:hAnsi="Arial" w:cs="Arial"/>
                <w:sz w:val="20"/>
                <w:szCs w:val="20"/>
                <w:lang w:eastAsia="en-US"/>
              </w:rPr>
              <w:t>Trans</w:t>
            </w:r>
            <w:r w:rsidR="00793ED2">
              <w:rPr>
                <w:rFonts w:ascii="Arial" w:hAnsi="Arial" w:cs="Arial"/>
                <w:sz w:val="20"/>
                <w:szCs w:val="20"/>
                <w:lang w:eastAsia="en-US"/>
              </w:rPr>
              <w:t>portlīdzekļa bojājuma gadījumā ne lielāks par</w:t>
            </w:r>
            <w:r w:rsidRPr="00796506">
              <w:rPr>
                <w:rFonts w:ascii="Arial" w:hAnsi="Arial" w:cs="Arial"/>
                <w:b/>
                <w:sz w:val="20"/>
                <w:szCs w:val="20"/>
                <w:lang w:eastAsia="en-US"/>
              </w:rPr>
              <w:t xml:space="preserve"> 0</w:t>
            </w:r>
            <w:r w:rsidRPr="00796506">
              <w:rPr>
                <w:rFonts w:ascii="Arial" w:hAnsi="Arial" w:cs="Arial"/>
                <w:sz w:val="20"/>
                <w:szCs w:val="20"/>
                <w:lang w:eastAsia="en-US"/>
              </w:rPr>
              <w:t xml:space="preserve"> </w:t>
            </w:r>
            <w:r w:rsidRPr="00796506">
              <w:rPr>
                <w:rFonts w:ascii="Arial" w:hAnsi="Arial" w:cs="Arial"/>
                <w:b/>
                <w:sz w:val="20"/>
                <w:szCs w:val="20"/>
                <w:lang w:eastAsia="en-US"/>
              </w:rPr>
              <w:t>EUR</w:t>
            </w:r>
            <w:r w:rsidRPr="00796506">
              <w:rPr>
                <w:rFonts w:ascii="Arial" w:hAnsi="Arial" w:cs="Arial"/>
                <w:sz w:val="20"/>
                <w:szCs w:val="20"/>
                <w:lang w:eastAsia="en-US"/>
              </w:rPr>
              <w:t xml:space="preserve"> pirm</w:t>
            </w:r>
            <w:r w:rsidR="00793ED2">
              <w:rPr>
                <w:rFonts w:ascii="Arial" w:hAnsi="Arial" w:cs="Arial"/>
                <w:sz w:val="20"/>
                <w:szCs w:val="20"/>
                <w:lang w:eastAsia="en-US"/>
              </w:rPr>
              <w:t>ajam</w:t>
            </w:r>
            <w:r w:rsidRPr="00796506">
              <w:rPr>
                <w:rFonts w:ascii="Arial" w:hAnsi="Arial" w:cs="Arial"/>
                <w:sz w:val="20"/>
                <w:szCs w:val="20"/>
                <w:lang w:eastAsia="en-US"/>
              </w:rPr>
              <w:t xml:space="preserve"> gadījum</w:t>
            </w:r>
            <w:r w:rsidR="00793ED2">
              <w:rPr>
                <w:rFonts w:ascii="Arial" w:hAnsi="Arial" w:cs="Arial"/>
                <w:sz w:val="20"/>
                <w:szCs w:val="20"/>
                <w:lang w:eastAsia="en-US"/>
              </w:rPr>
              <w:t>am</w:t>
            </w:r>
            <w:r w:rsidRPr="00796506">
              <w:rPr>
                <w:rFonts w:ascii="Arial" w:hAnsi="Arial" w:cs="Arial"/>
                <w:sz w:val="20"/>
                <w:szCs w:val="20"/>
                <w:lang w:eastAsia="en-US"/>
              </w:rPr>
              <w:t>,</w:t>
            </w:r>
            <w:r w:rsidR="00793ED2">
              <w:rPr>
                <w:rFonts w:ascii="Arial" w:hAnsi="Arial" w:cs="Arial"/>
                <w:sz w:val="20"/>
                <w:szCs w:val="20"/>
                <w:lang w:eastAsia="en-US"/>
              </w:rPr>
              <w:t xml:space="preserve"> 140 EUR</w:t>
            </w:r>
            <w:r w:rsidRPr="00796506">
              <w:rPr>
                <w:rFonts w:ascii="Arial" w:hAnsi="Arial" w:cs="Arial"/>
                <w:sz w:val="20"/>
                <w:szCs w:val="20"/>
                <w:lang w:eastAsia="en-US"/>
              </w:rPr>
              <w:t xml:space="preserve"> nāk</w:t>
            </w:r>
            <w:r w:rsidR="00793ED2">
              <w:rPr>
                <w:rFonts w:ascii="Arial" w:hAnsi="Arial" w:cs="Arial"/>
                <w:sz w:val="20"/>
                <w:szCs w:val="20"/>
                <w:lang w:eastAsia="en-US"/>
              </w:rPr>
              <w:t>amajiem</w:t>
            </w:r>
            <w:r w:rsidRPr="00796506">
              <w:rPr>
                <w:rFonts w:ascii="Arial" w:hAnsi="Arial" w:cs="Arial"/>
                <w:sz w:val="20"/>
                <w:szCs w:val="20"/>
                <w:lang w:eastAsia="en-US"/>
              </w:rPr>
              <w:t xml:space="preserve"> gadījum</w:t>
            </w:r>
            <w:r w:rsidR="00793ED2">
              <w:rPr>
                <w:rFonts w:ascii="Arial" w:hAnsi="Arial" w:cs="Arial"/>
                <w:sz w:val="20"/>
                <w:szCs w:val="20"/>
                <w:lang w:eastAsia="en-US"/>
              </w:rPr>
              <w:t>iem</w:t>
            </w:r>
          </w:p>
        </w:tc>
        <w:tc>
          <w:tcPr>
            <w:tcW w:w="2126" w:type="dxa"/>
          </w:tcPr>
          <w:p w:rsidR="001865E5" w:rsidRPr="00796506" w:rsidRDefault="001865E5" w:rsidP="00234649">
            <w:pPr>
              <w:rPr>
                <w:sz w:val="18"/>
                <w:szCs w:val="18"/>
                <w:lang w:eastAsia="en-US"/>
              </w:rPr>
            </w:pPr>
          </w:p>
          <w:p w:rsidR="001865E5" w:rsidRPr="00796506" w:rsidRDefault="001865E5" w:rsidP="00234649">
            <w:pPr>
              <w:rPr>
                <w:sz w:val="18"/>
                <w:szCs w:val="18"/>
                <w:lang w:eastAsia="en-US"/>
              </w:rPr>
            </w:pPr>
          </w:p>
        </w:tc>
      </w:tr>
      <w:tr w:rsidR="001865E5" w:rsidRPr="00796506" w:rsidTr="00253022">
        <w:trPr>
          <w:trHeight w:val="224"/>
        </w:trPr>
        <w:tc>
          <w:tcPr>
            <w:tcW w:w="2014" w:type="dxa"/>
            <w:vMerge/>
            <w:vAlign w:val="center"/>
          </w:tcPr>
          <w:p w:rsidR="001865E5" w:rsidRPr="00796506" w:rsidRDefault="001865E5" w:rsidP="001865E5">
            <w:pPr>
              <w:numPr>
                <w:ilvl w:val="0"/>
                <w:numId w:val="4"/>
              </w:numPr>
              <w:rPr>
                <w:rFonts w:ascii="Arial" w:hAnsi="Arial" w:cs="Arial"/>
                <w:bCs/>
                <w:sz w:val="20"/>
                <w:szCs w:val="20"/>
                <w:lang w:eastAsia="en-US"/>
              </w:rPr>
            </w:pPr>
          </w:p>
        </w:tc>
        <w:tc>
          <w:tcPr>
            <w:tcW w:w="6095" w:type="dxa"/>
          </w:tcPr>
          <w:p w:rsidR="001865E5" w:rsidRPr="00796506" w:rsidRDefault="001865E5" w:rsidP="001865E5">
            <w:pPr>
              <w:numPr>
                <w:ilvl w:val="1"/>
                <w:numId w:val="5"/>
              </w:numPr>
              <w:ind w:left="459" w:hanging="426"/>
              <w:rPr>
                <w:rFonts w:ascii="Arial" w:hAnsi="Arial" w:cs="Arial"/>
                <w:sz w:val="20"/>
                <w:szCs w:val="20"/>
                <w:lang w:eastAsia="en-US"/>
              </w:rPr>
            </w:pPr>
            <w:r w:rsidRPr="00796506">
              <w:rPr>
                <w:rFonts w:ascii="Arial" w:hAnsi="Arial" w:cs="Arial"/>
                <w:sz w:val="20"/>
                <w:szCs w:val="20"/>
                <w:lang w:eastAsia="en-US"/>
              </w:rPr>
              <w:t xml:space="preserve">Transportlīdzekļa bojāejas gadījumā pašrisks – ne lielāks par </w:t>
            </w:r>
            <w:r w:rsidRPr="00796506">
              <w:rPr>
                <w:rFonts w:ascii="Arial" w:hAnsi="Arial" w:cs="Arial"/>
                <w:b/>
                <w:sz w:val="20"/>
                <w:szCs w:val="20"/>
                <w:lang w:eastAsia="en-US"/>
              </w:rPr>
              <w:t xml:space="preserve">0% </w:t>
            </w:r>
          </w:p>
        </w:tc>
        <w:tc>
          <w:tcPr>
            <w:tcW w:w="2126" w:type="dxa"/>
          </w:tcPr>
          <w:p w:rsidR="001865E5" w:rsidRPr="00796506" w:rsidRDefault="001865E5" w:rsidP="00234649">
            <w:pPr>
              <w:rPr>
                <w:sz w:val="18"/>
                <w:szCs w:val="18"/>
                <w:lang w:eastAsia="en-US"/>
              </w:rPr>
            </w:pPr>
          </w:p>
          <w:p w:rsidR="001865E5" w:rsidRPr="00796506" w:rsidRDefault="001865E5" w:rsidP="00234649">
            <w:pPr>
              <w:rPr>
                <w:sz w:val="18"/>
                <w:szCs w:val="18"/>
                <w:lang w:eastAsia="en-US"/>
              </w:rPr>
            </w:pPr>
          </w:p>
        </w:tc>
      </w:tr>
      <w:tr w:rsidR="001865E5" w:rsidRPr="00796506" w:rsidTr="00253022">
        <w:trPr>
          <w:trHeight w:val="353"/>
        </w:trPr>
        <w:tc>
          <w:tcPr>
            <w:tcW w:w="2014" w:type="dxa"/>
            <w:vMerge/>
            <w:vAlign w:val="center"/>
          </w:tcPr>
          <w:p w:rsidR="001865E5" w:rsidRPr="00796506" w:rsidRDefault="001865E5" w:rsidP="001865E5">
            <w:pPr>
              <w:numPr>
                <w:ilvl w:val="0"/>
                <w:numId w:val="5"/>
              </w:numPr>
              <w:rPr>
                <w:rFonts w:ascii="Arial" w:hAnsi="Arial" w:cs="Arial"/>
                <w:bCs/>
                <w:sz w:val="20"/>
                <w:szCs w:val="20"/>
                <w:lang w:eastAsia="en-US"/>
              </w:rPr>
            </w:pPr>
          </w:p>
        </w:tc>
        <w:tc>
          <w:tcPr>
            <w:tcW w:w="6095" w:type="dxa"/>
          </w:tcPr>
          <w:p w:rsidR="001865E5" w:rsidRPr="00796506" w:rsidRDefault="001865E5" w:rsidP="001865E5">
            <w:pPr>
              <w:numPr>
                <w:ilvl w:val="1"/>
                <w:numId w:val="6"/>
              </w:numPr>
              <w:ind w:left="459" w:hanging="426"/>
              <w:rPr>
                <w:rFonts w:ascii="Arial" w:hAnsi="Arial" w:cs="Arial"/>
                <w:sz w:val="20"/>
                <w:szCs w:val="20"/>
                <w:lang w:eastAsia="en-US"/>
              </w:rPr>
            </w:pPr>
            <w:r w:rsidRPr="00796506">
              <w:rPr>
                <w:rFonts w:ascii="Arial" w:hAnsi="Arial" w:cs="Arial"/>
                <w:sz w:val="20"/>
                <w:szCs w:val="20"/>
                <w:lang w:eastAsia="en-US"/>
              </w:rPr>
              <w:t xml:space="preserve">Transportlīdzekļa zādzības, laupīšanas gadījumā – ne lielāks par </w:t>
            </w:r>
            <w:r w:rsidRPr="00796506">
              <w:rPr>
                <w:rFonts w:ascii="Arial" w:hAnsi="Arial" w:cs="Arial"/>
                <w:b/>
                <w:sz w:val="20"/>
                <w:szCs w:val="20"/>
                <w:lang w:eastAsia="en-US"/>
              </w:rPr>
              <w:t>0%</w:t>
            </w:r>
          </w:p>
        </w:tc>
        <w:tc>
          <w:tcPr>
            <w:tcW w:w="2126" w:type="dxa"/>
          </w:tcPr>
          <w:p w:rsidR="001865E5" w:rsidRPr="00796506" w:rsidRDefault="001865E5" w:rsidP="00234649">
            <w:pPr>
              <w:rPr>
                <w:sz w:val="18"/>
                <w:szCs w:val="18"/>
                <w:lang w:eastAsia="en-US"/>
              </w:rPr>
            </w:pPr>
          </w:p>
          <w:p w:rsidR="001865E5" w:rsidRPr="00796506" w:rsidRDefault="001865E5" w:rsidP="00234649">
            <w:pPr>
              <w:rPr>
                <w:sz w:val="18"/>
                <w:szCs w:val="18"/>
                <w:lang w:eastAsia="en-US"/>
              </w:rPr>
            </w:pPr>
          </w:p>
        </w:tc>
      </w:tr>
      <w:tr w:rsidR="001865E5" w:rsidRPr="00796506" w:rsidTr="00253022">
        <w:trPr>
          <w:trHeight w:val="836"/>
        </w:trPr>
        <w:tc>
          <w:tcPr>
            <w:tcW w:w="2014" w:type="dxa"/>
            <w:vMerge/>
            <w:vAlign w:val="center"/>
          </w:tcPr>
          <w:p w:rsidR="001865E5" w:rsidRPr="00796506" w:rsidRDefault="001865E5" w:rsidP="001865E5">
            <w:pPr>
              <w:numPr>
                <w:ilvl w:val="0"/>
                <w:numId w:val="6"/>
              </w:numPr>
              <w:rPr>
                <w:rFonts w:ascii="Arial" w:hAnsi="Arial" w:cs="Arial"/>
                <w:bCs/>
                <w:sz w:val="20"/>
                <w:szCs w:val="20"/>
                <w:lang w:eastAsia="en-US"/>
              </w:rPr>
            </w:pPr>
          </w:p>
        </w:tc>
        <w:tc>
          <w:tcPr>
            <w:tcW w:w="6095" w:type="dxa"/>
          </w:tcPr>
          <w:p w:rsidR="001865E5" w:rsidRPr="00796506" w:rsidRDefault="001865E5" w:rsidP="00793ED2">
            <w:pPr>
              <w:numPr>
                <w:ilvl w:val="1"/>
                <w:numId w:val="7"/>
              </w:numPr>
              <w:ind w:left="459" w:hanging="426"/>
              <w:rPr>
                <w:rFonts w:ascii="Arial" w:hAnsi="Arial" w:cs="Arial"/>
                <w:sz w:val="20"/>
                <w:szCs w:val="20"/>
                <w:lang w:eastAsia="en-US"/>
              </w:rPr>
            </w:pPr>
            <w:r w:rsidRPr="00796506">
              <w:rPr>
                <w:rFonts w:ascii="Arial" w:hAnsi="Arial" w:cs="Arial"/>
                <w:sz w:val="20"/>
                <w:szCs w:val="20"/>
                <w:lang w:eastAsia="en-US"/>
              </w:rPr>
              <w:t xml:space="preserve"> Papildus aprīkojuma, transportlīdzekļa daļu zādzības gadījumā tiek atlīdzināti atjaunošanas izdevumi pilnā apmērā,  pašrisks nav lielāks kā bojājumu pašrisks</w:t>
            </w:r>
          </w:p>
        </w:tc>
        <w:tc>
          <w:tcPr>
            <w:tcW w:w="2126" w:type="dxa"/>
          </w:tcPr>
          <w:p w:rsidR="001865E5" w:rsidRPr="00796506" w:rsidRDefault="001865E5" w:rsidP="00234649">
            <w:pPr>
              <w:rPr>
                <w:sz w:val="20"/>
                <w:szCs w:val="20"/>
                <w:lang w:eastAsia="en-US"/>
              </w:rPr>
            </w:pPr>
          </w:p>
        </w:tc>
      </w:tr>
      <w:tr w:rsidR="001865E5" w:rsidRPr="00796506" w:rsidTr="00253022">
        <w:trPr>
          <w:trHeight w:val="503"/>
        </w:trPr>
        <w:tc>
          <w:tcPr>
            <w:tcW w:w="2014" w:type="dxa"/>
            <w:vMerge/>
            <w:vAlign w:val="center"/>
          </w:tcPr>
          <w:p w:rsidR="001865E5" w:rsidRPr="00796506" w:rsidRDefault="001865E5" w:rsidP="001865E5">
            <w:pPr>
              <w:numPr>
                <w:ilvl w:val="0"/>
                <w:numId w:val="7"/>
              </w:numPr>
              <w:rPr>
                <w:rFonts w:ascii="Arial" w:hAnsi="Arial" w:cs="Arial"/>
                <w:bCs/>
                <w:sz w:val="20"/>
                <w:szCs w:val="20"/>
                <w:lang w:eastAsia="en-US"/>
              </w:rPr>
            </w:pPr>
          </w:p>
        </w:tc>
        <w:tc>
          <w:tcPr>
            <w:tcW w:w="6095" w:type="dxa"/>
          </w:tcPr>
          <w:p w:rsidR="001865E5" w:rsidRPr="00796506" w:rsidRDefault="00152356" w:rsidP="00793ED2">
            <w:pPr>
              <w:numPr>
                <w:ilvl w:val="1"/>
                <w:numId w:val="8"/>
              </w:numPr>
              <w:ind w:left="459" w:hanging="426"/>
              <w:rPr>
                <w:rFonts w:ascii="Arial" w:hAnsi="Arial" w:cs="Arial"/>
                <w:sz w:val="20"/>
                <w:szCs w:val="20"/>
                <w:lang w:eastAsia="en-US"/>
              </w:rPr>
            </w:pPr>
            <w:r>
              <w:rPr>
                <w:rFonts w:ascii="Arial" w:hAnsi="Arial" w:cs="Arial"/>
                <w:sz w:val="20"/>
                <w:szCs w:val="20"/>
                <w:lang w:eastAsia="en-US"/>
              </w:rPr>
              <w:t>Bojāta s</w:t>
            </w:r>
            <w:r w:rsidR="001865E5" w:rsidRPr="00796506">
              <w:rPr>
                <w:rFonts w:ascii="Arial" w:hAnsi="Arial" w:cs="Arial"/>
                <w:sz w:val="20"/>
                <w:szCs w:val="20"/>
                <w:lang w:eastAsia="en-US"/>
              </w:rPr>
              <w:t xml:space="preserve">tiklojuma (sānstikli, priekšējais un aizmugurējais vējstikls, lukturu stikli) </w:t>
            </w:r>
            <w:r>
              <w:rPr>
                <w:rFonts w:ascii="Arial" w:hAnsi="Arial" w:cs="Arial"/>
                <w:sz w:val="20"/>
                <w:szCs w:val="20"/>
                <w:lang w:eastAsia="en-US"/>
              </w:rPr>
              <w:t xml:space="preserve">maiņai apdrošinātāja norādītajā servisā </w:t>
            </w:r>
            <w:r w:rsidR="001865E5" w:rsidRPr="00796506">
              <w:rPr>
                <w:rFonts w:ascii="Arial" w:hAnsi="Arial" w:cs="Arial"/>
                <w:b/>
                <w:sz w:val="20"/>
                <w:szCs w:val="20"/>
                <w:lang w:eastAsia="en-US"/>
              </w:rPr>
              <w:t>0</w:t>
            </w:r>
            <w:r w:rsidR="001865E5" w:rsidRPr="00796506">
              <w:rPr>
                <w:rFonts w:ascii="Arial" w:hAnsi="Arial" w:cs="Arial"/>
                <w:sz w:val="20"/>
                <w:szCs w:val="20"/>
                <w:lang w:eastAsia="en-US"/>
              </w:rPr>
              <w:t xml:space="preserve"> </w:t>
            </w:r>
            <w:r w:rsidR="001865E5" w:rsidRPr="00796506">
              <w:rPr>
                <w:rFonts w:ascii="Arial" w:hAnsi="Arial" w:cs="Arial"/>
                <w:b/>
                <w:sz w:val="20"/>
                <w:szCs w:val="20"/>
                <w:lang w:eastAsia="en-US"/>
              </w:rPr>
              <w:t>EUR</w:t>
            </w:r>
            <w:r w:rsidR="001865E5" w:rsidRPr="00796506">
              <w:rPr>
                <w:rFonts w:ascii="Arial" w:hAnsi="Arial" w:cs="Arial"/>
                <w:sz w:val="20"/>
                <w:szCs w:val="20"/>
                <w:lang w:eastAsia="en-US"/>
              </w:rPr>
              <w:t xml:space="preserve"> pirm</w:t>
            </w:r>
            <w:r w:rsidR="00793ED2">
              <w:rPr>
                <w:rFonts w:ascii="Arial" w:hAnsi="Arial" w:cs="Arial"/>
                <w:sz w:val="20"/>
                <w:szCs w:val="20"/>
                <w:lang w:eastAsia="en-US"/>
              </w:rPr>
              <w:t>ajam</w:t>
            </w:r>
            <w:r w:rsidR="001865E5" w:rsidRPr="00796506">
              <w:rPr>
                <w:rFonts w:ascii="Arial" w:hAnsi="Arial" w:cs="Arial"/>
                <w:sz w:val="20"/>
                <w:szCs w:val="20"/>
                <w:lang w:eastAsia="en-US"/>
              </w:rPr>
              <w:t xml:space="preserve"> gadījum</w:t>
            </w:r>
            <w:r w:rsidR="00793ED2">
              <w:rPr>
                <w:rFonts w:ascii="Arial" w:hAnsi="Arial" w:cs="Arial"/>
                <w:sz w:val="20"/>
                <w:szCs w:val="20"/>
                <w:lang w:eastAsia="en-US"/>
              </w:rPr>
              <w:t>am</w:t>
            </w:r>
            <w:r w:rsidR="001865E5" w:rsidRPr="00796506">
              <w:rPr>
                <w:rFonts w:ascii="Arial" w:hAnsi="Arial" w:cs="Arial"/>
                <w:sz w:val="20"/>
                <w:szCs w:val="20"/>
                <w:lang w:eastAsia="en-US"/>
              </w:rPr>
              <w:t xml:space="preserve">, </w:t>
            </w:r>
            <w:r w:rsidR="00793ED2" w:rsidRPr="00793ED2">
              <w:rPr>
                <w:rFonts w:ascii="Arial" w:hAnsi="Arial" w:cs="Arial"/>
                <w:b/>
                <w:sz w:val="20"/>
                <w:szCs w:val="20"/>
                <w:lang w:eastAsia="en-US"/>
              </w:rPr>
              <w:t>140 EUR</w:t>
            </w:r>
            <w:r w:rsidR="00793ED2">
              <w:rPr>
                <w:rFonts w:ascii="Arial" w:hAnsi="Arial" w:cs="Arial"/>
                <w:sz w:val="20"/>
                <w:szCs w:val="20"/>
                <w:lang w:eastAsia="en-US"/>
              </w:rPr>
              <w:t xml:space="preserve"> nākamajiem</w:t>
            </w:r>
            <w:r w:rsidR="001865E5" w:rsidRPr="00796506">
              <w:rPr>
                <w:rFonts w:ascii="Arial" w:hAnsi="Arial" w:cs="Arial"/>
                <w:sz w:val="20"/>
                <w:szCs w:val="20"/>
                <w:lang w:eastAsia="en-US"/>
              </w:rPr>
              <w:t xml:space="preserve"> gadījum</w:t>
            </w:r>
            <w:r w:rsidR="00793ED2">
              <w:rPr>
                <w:rFonts w:ascii="Arial" w:hAnsi="Arial" w:cs="Arial"/>
                <w:sz w:val="20"/>
                <w:szCs w:val="20"/>
                <w:lang w:eastAsia="en-US"/>
              </w:rPr>
              <w:t>iem.</w:t>
            </w:r>
          </w:p>
        </w:tc>
        <w:tc>
          <w:tcPr>
            <w:tcW w:w="2126" w:type="dxa"/>
            <w:tcBorders>
              <w:left w:val="single" w:sz="4" w:space="0" w:color="000000"/>
              <w:bottom w:val="single" w:sz="4" w:space="0" w:color="000000"/>
            </w:tcBorders>
            <w:shd w:val="clear" w:color="auto" w:fill="auto"/>
          </w:tcPr>
          <w:p w:rsidR="001865E5" w:rsidRPr="00796506" w:rsidRDefault="001865E5" w:rsidP="00234649">
            <w:pPr>
              <w:snapToGrid w:val="0"/>
              <w:rPr>
                <w:color w:val="000000"/>
                <w:sz w:val="20"/>
                <w:szCs w:val="20"/>
              </w:rPr>
            </w:pPr>
          </w:p>
        </w:tc>
      </w:tr>
      <w:tr w:rsidR="001865E5" w:rsidRPr="00796506" w:rsidTr="00253022">
        <w:trPr>
          <w:trHeight w:val="503"/>
        </w:trPr>
        <w:tc>
          <w:tcPr>
            <w:tcW w:w="2014" w:type="dxa"/>
            <w:vMerge/>
            <w:vAlign w:val="center"/>
          </w:tcPr>
          <w:p w:rsidR="001865E5" w:rsidRPr="00796506" w:rsidRDefault="001865E5" w:rsidP="001865E5">
            <w:pPr>
              <w:numPr>
                <w:ilvl w:val="0"/>
                <w:numId w:val="7"/>
              </w:numPr>
              <w:rPr>
                <w:rFonts w:ascii="Arial" w:hAnsi="Arial" w:cs="Arial"/>
                <w:bCs/>
                <w:sz w:val="20"/>
                <w:szCs w:val="20"/>
                <w:lang w:eastAsia="en-US"/>
              </w:rPr>
            </w:pPr>
          </w:p>
        </w:tc>
        <w:tc>
          <w:tcPr>
            <w:tcW w:w="6095" w:type="dxa"/>
          </w:tcPr>
          <w:p w:rsidR="001865E5" w:rsidRDefault="001865E5" w:rsidP="00793ED2">
            <w:pPr>
              <w:numPr>
                <w:ilvl w:val="1"/>
                <w:numId w:val="8"/>
              </w:numPr>
              <w:ind w:left="459" w:hanging="426"/>
              <w:rPr>
                <w:rFonts w:ascii="Arial" w:hAnsi="Arial" w:cs="Arial"/>
                <w:sz w:val="20"/>
                <w:szCs w:val="20"/>
                <w:lang w:eastAsia="en-US"/>
              </w:rPr>
            </w:pPr>
            <w:r w:rsidRPr="00796506">
              <w:rPr>
                <w:rFonts w:ascii="Arial" w:hAnsi="Arial" w:cs="Arial"/>
                <w:sz w:val="20"/>
                <w:szCs w:val="20"/>
                <w:lang w:eastAsia="en-US"/>
              </w:rPr>
              <w:t xml:space="preserve">Spoguļu bojājumu pašrisks nav lielāks </w:t>
            </w:r>
            <w:r w:rsidR="00793ED2">
              <w:rPr>
                <w:rFonts w:ascii="Arial" w:hAnsi="Arial" w:cs="Arial"/>
                <w:sz w:val="20"/>
                <w:szCs w:val="20"/>
                <w:lang w:eastAsia="en-US"/>
              </w:rPr>
              <w:t>par</w:t>
            </w:r>
            <w:r w:rsidRPr="00796506">
              <w:rPr>
                <w:rFonts w:ascii="Arial" w:hAnsi="Arial" w:cs="Arial"/>
                <w:sz w:val="20"/>
                <w:szCs w:val="20"/>
                <w:lang w:eastAsia="en-US"/>
              </w:rPr>
              <w:t xml:space="preserve"> transportlīdzekļa bojājuma </w:t>
            </w:r>
            <w:r w:rsidR="00793ED2">
              <w:rPr>
                <w:rFonts w:ascii="Arial" w:hAnsi="Arial" w:cs="Arial"/>
                <w:sz w:val="20"/>
                <w:szCs w:val="20"/>
                <w:lang w:eastAsia="en-US"/>
              </w:rPr>
              <w:t xml:space="preserve">gadījuma </w:t>
            </w:r>
            <w:r w:rsidRPr="00796506">
              <w:rPr>
                <w:rFonts w:ascii="Arial" w:hAnsi="Arial" w:cs="Arial"/>
                <w:sz w:val="20"/>
                <w:szCs w:val="20"/>
                <w:lang w:eastAsia="en-US"/>
              </w:rPr>
              <w:t>pašrisku.</w:t>
            </w:r>
          </w:p>
          <w:p w:rsidR="00253022" w:rsidRPr="00253022" w:rsidRDefault="00253022" w:rsidP="00253022">
            <w:pPr>
              <w:ind w:left="459"/>
              <w:rPr>
                <w:rFonts w:ascii="Arial" w:hAnsi="Arial" w:cs="Arial"/>
                <w:sz w:val="12"/>
                <w:szCs w:val="12"/>
                <w:lang w:eastAsia="en-US"/>
              </w:rPr>
            </w:pPr>
          </w:p>
          <w:p w:rsidR="00B07062" w:rsidRPr="00253022" w:rsidRDefault="00B07062" w:rsidP="00B07062">
            <w:pPr>
              <w:ind w:left="459"/>
              <w:rPr>
                <w:rFonts w:ascii="Arial" w:hAnsi="Arial" w:cs="Arial"/>
                <w:sz w:val="12"/>
                <w:szCs w:val="12"/>
                <w:lang w:eastAsia="en-US"/>
              </w:rPr>
            </w:pPr>
          </w:p>
        </w:tc>
        <w:tc>
          <w:tcPr>
            <w:tcW w:w="2126" w:type="dxa"/>
            <w:tcBorders>
              <w:left w:val="single" w:sz="4" w:space="0" w:color="000000"/>
              <w:bottom w:val="single" w:sz="4" w:space="0" w:color="000000"/>
            </w:tcBorders>
            <w:shd w:val="clear" w:color="auto" w:fill="auto"/>
            <w:vAlign w:val="bottom"/>
          </w:tcPr>
          <w:p w:rsidR="001865E5" w:rsidRPr="00796506" w:rsidRDefault="001865E5" w:rsidP="00234649">
            <w:pPr>
              <w:snapToGrid w:val="0"/>
              <w:rPr>
                <w:color w:val="000000"/>
                <w:sz w:val="20"/>
                <w:szCs w:val="20"/>
              </w:rPr>
            </w:pPr>
          </w:p>
        </w:tc>
      </w:tr>
      <w:tr w:rsidR="001865E5" w:rsidRPr="00796506" w:rsidTr="00253022">
        <w:trPr>
          <w:trHeight w:val="541"/>
        </w:trPr>
        <w:tc>
          <w:tcPr>
            <w:tcW w:w="2014" w:type="dxa"/>
            <w:vMerge w:val="restart"/>
            <w:vAlign w:val="center"/>
          </w:tcPr>
          <w:p w:rsidR="001865E5" w:rsidRPr="00B07062" w:rsidRDefault="001865E5" w:rsidP="00B07062">
            <w:pPr>
              <w:pStyle w:val="ListParagraph"/>
              <w:numPr>
                <w:ilvl w:val="0"/>
                <w:numId w:val="2"/>
              </w:numPr>
              <w:rPr>
                <w:rFonts w:ascii="Arial" w:hAnsi="Arial" w:cs="Arial"/>
                <w:bCs/>
                <w:sz w:val="20"/>
                <w:szCs w:val="20"/>
                <w:lang w:eastAsia="en-US"/>
              </w:rPr>
            </w:pPr>
            <w:r w:rsidRPr="00B07062">
              <w:rPr>
                <w:rFonts w:ascii="Arial" w:hAnsi="Arial" w:cs="Arial"/>
                <w:bCs/>
                <w:sz w:val="20"/>
                <w:szCs w:val="20"/>
                <w:lang w:eastAsia="en-US"/>
              </w:rPr>
              <w:t>Apdrošinā</w:t>
            </w:r>
            <w:del w:id="12" w:author="Māris Teteris" w:date="2014-02-13T17:47:00Z">
              <w:r w:rsidRPr="00B07062" w:rsidDel="00AC244A">
                <w:rPr>
                  <w:rFonts w:ascii="Arial" w:hAnsi="Arial" w:cs="Arial"/>
                  <w:bCs/>
                  <w:sz w:val="20"/>
                  <w:szCs w:val="20"/>
                  <w:lang w:eastAsia="en-US"/>
                </w:rPr>
                <w:softHyphen/>
              </w:r>
            </w:del>
            <w:r w:rsidRPr="00B07062">
              <w:rPr>
                <w:rFonts w:ascii="Arial" w:hAnsi="Arial" w:cs="Arial"/>
                <w:bCs/>
                <w:sz w:val="20"/>
                <w:szCs w:val="20"/>
                <w:lang w:eastAsia="en-US"/>
              </w:rPr>
              <w:t>šanas atlīdzības noteikumi</w:t>
            </w:r>
          </w:p>
        </w:tc>
        <w:tc>
          <w:tcPr>
            <w:tcW w:w="6095" w:type="dxa"/>
          </w:tcPr>
          <w:p w:rsidR="001865E5" w:rsidRPr="00796506"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N</w:t>
            </w:r>
            <w:r w:rsidR="00F94320">
              <w:rPr>
                <w:rFonts w:ascii="Arial" w:hAnsi="Arial" w:cs="Arial"/>
                <w:sz w:val="20"/>
                <w:szCs w:val="20"/>
                <w:lang w:eastAsia="en-US"/>
              </w:rPr>
              <w:t>edrīkst noteikt apdrošināšanas atlīdzības</w:t>
            </w:r>
            <w:r w:rsidRPr="00796506">
              <w:rPr>
                <w:rFonts w:ascii="Arial" w:hAnsi="Arial" w:cs="Arial"/>
                <w:sz w:val="20"/>
                <w:szCs w:val="20"/>
                <w:lang w:eastAsia="en-US"/>
              </w:rPr>
              <w:t xml:space="preserve"> ierobežojumu </w:t>
            </w:r>
            <w:r w:rsidR="00F94320">
              <w:rPr>
                <w:rFonts w:ascii="Arial" w:hAnsi="Arial" w:cs="Arial"/>
                <w:sz w:val="20"/>
                <w:szCs w:val="20"/>
                <w:lang w:eastAsia="en-US"/>
              </w:rPr>
              <w:t xml:space="preserve">atkarībā no </w:t>
            </w:r>
            <w:r w:rsidRPr="00796506">
              <w:rPr>
                <w:rFonts w:ascii="Arial" w:hAnsi="Arial" w:cs="Arial"/>
                <w:sz w:val="20"/>
                <w:szCs w:val="20"/>
                <w:lang w:eastAsia="en-US"/>
              </w:rPr>
              <w:t>transportlīdzekļu vadītāju vecuma un stāža.</w:t>
            </w:r>
          </w:p>
        </w:tc>
        <w:tc>
          <w:tcPr>
            <w:tcW w:w="2126" w:type="dxa"/>
            <w:vAlign w:val="bottom"/>
          </w:tcPr>
          <w:p w:rsidR="001865E5" w:rsidRPr="00796506" w:rsidRDefault="001865E5" w:rsidP="00234649">
            <w:pPr>
              <w:snapToGrid w:val="0"/>
              <w:rPr>
                <w:color w:val="000000"/>
                <w:lang w:eastAsia="en-US"/>
              </w:rPr>
            </w:pPr>
          </w:p>
        </w:tc>
      </w:tr>
      <w:tr w:rsidR="001865E5" w:rsidRPr="00796506" w:rsidTr="00253022">
        <w:trPr>
          <w:trHeight w:val="521"/>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F94320" w:rsidP="00F94320">
            <w:pPr>
              <w:numPr>
                <w:ilvl w:val="1"/>
                <w:numId w:val="2"/>
              </w:numPr>
              <w:rPr>
                <w:rFonts w:ascii="Arial" w:hAnsi="Arial" w:cs="Arial"/>
                <w:sz w:val="20"/>
                <w:szCs w:val="20"/>
                <w:lang w:eastAsia="en-US"/>
              </w:rPr>
            </w:pPr>
            <w:r w:rsidRPr="00F94320">
              <w:rPr>
                <w:rFonts w:ascii="Arial" w:hAnsi="Arial" w:cs="Arial"/>
                <w:sz w:val="20"/>
                <w:szCs w:val="20"/>
                <w:lang w:eastAsia="en-US"/>
              </w:rPr>
              <w:t>Nedrīkst noteikt apdrošināšanas atlīdzības</w:t>
            </w:r>
            <w:r w:rsidR="001865E5" w:rsidRPr="00796506">
              <w:rPr>
                <w:rFonts w:ascii="Arial" w:hAnsi="Arial" w:cs="Arial"/>
                <w:sz w:val="20"/>
                <w:szCs w:val="20"/>
                <w:lang w:eastAsia="en-US"/>
              </w:rPr>
              <w:t xml:space="preserve"> ierobežojumu </w:t>
            </w:r>
            <w:r w:rsidR="00576A71">
              <w:rPr>
                <w:rFonts w:ascii="Arial" w:hAnsi="Arial" w:cs="Arial"/>
                <w:sz w:val="20"/>
                <w:szCs w:val="20"/>
                <w:lang w:eastAsia="en-US"/>
              </w:rPr>
              <w:t xml:space="preserve">atkarībā no </w:t>
            </w:r>
            <w:r w:rsidR="001865E5" w:rsidRPr="00796506">
              <w:rPr>
                <w:rFonts w:ascii="Arial" w:hAnsi="Arial" w:cs="Arial"/>
                <w:sz w:val="20"/>
                <w:szCs w:val="20"/>
                <w:lang w:eastAsia="en-US"/>
              </w:rPr>
              <w:t>transportlīdzekļu glabāšan</w:t>
            </w:r>
            <w:r w:rsidR="00576A71">
              <w:rPr>
                <w:rFonts w:ascii="Arial" w:hAnsi="Arial" w:cs="Arial"/>
                <w:sz w:val="20"/>
                <w:szCs w:val="20"/>
                <w:lang w:eastAsia="en-US"/>
              </w:rPr>
              <w:t>as</w:t>
            </w:r>
            <w:r w:rsidR="001865E5" w:rsidRPr="00796506">
              <w:rPr>
                <w:rFonts w:ascii="Arial" w:hAnsi="Arial" w:cs="Arial"/>
                <w:sz w:val="20"/>
                <w:szCs w:val="20"/>
                <w:lang w:eastAsia="en-US"/>
              </w:rPr>
              <w:t xml:space="preserve"> un novietošan</w:t>
            </w:r>
            <w:r w:rsidR="00576A71">
              <w:rPr>
                <w:rFonts w:ascii="Arial" w:hAnsi="Arial" w:cs="Arial"/>
                <w:sz w:val="20"/>
                <w:szCs w:val="20"/>
                <w:lang w:eastAsia="en-US"/>
              </w:rPr>
              <w:t>as vietas</w:t>
            </w:r>
            <w:r w:rsidR="001865E5" w:rsidRPr="00796506">
              <w:rPr>
                <w:rFonts w:ascii="Arial" w:hAnsi="Arial" w:cs="Arial"/>
                <w:sz w:val="20"/>
                <w:szCs w:val="20"/>
                <w:lang w:eastAsia="en-US"/>
              </w:rPr>
              <w:t xml:space="preserve"> diennakts tumšajā laikā.</w:t>
            </w:r>
          </w:p>
        </w:tc>
        <w:tc>
          <w:tcPr>
            <w:tcW w:w="2126" w:type="dxa"/>
          </w:tcPr>
          <w:p w:rsidR="001865E5" w:rsidRPr="00796506" w:rsidRDefault="001865E5" w:rsidP="00234649">
            <w:pPr>
              <w:rPr>
                <w:b/>
                <w:lang w:eastAsia="en-US"/>
              </w:rPr>
            </w:pPr>
          </w:p>
        </w:tc>
      </w:tr>
      <w:tr w:rsidR="001865E5" w:rsidRPr="00796506" w:rsidTr="00253022">
        <w:trPr>
          <w:trHeight w:val="521"/>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 xml:space="preserve">Pēc apdrošināšanas gadījuma par bojā gājušu uzskatāms transportlīdzeklis, ja paredzamā atlīdzība pārsniedz 70% no transportlīdzekļa </w:t>
            </w:r>
            <w:r w:rsidR="00576A71">
              <w:rPr>
                <w:rFonts w:ascii="Arial" w:hAnsi="Arial" w:cs="Arial"/>
                <w:sz w:val="20"/>
                <w:szCs w:val="20"/>
                <w:lang w:eastAsia="en-US"/>
              </w:rPr>
              <w:t>tirgus</w:t>
            </w:r>
            <w:r w:rsidRPr="00796506">
              <w:rPr>
                <w:rFonts w:ascii="Arial" w:hAnsi="Arial" w:cs="Arial"/>
                <w:sz w:val="20"/>
                <w:szCs w:val="20"/>
                <w:lang w:eastAsia="en-US"/>
              </w:rPr>
              <w:t xml:space="preserve"> vērtības dienā, kad noticis apdrošināšanas gadījums, vai tad, ja transportlīdzekļa remonts pēc negadījuma nav ekon</w:t>
            </w:r>
            <w:r w:rsidR="00576A71">
              <w:rPr>
                <w:rFonts w:ascii="Arial" w:hAnsi="Arial" w:cs="Arial"/>
                <w:sz w:val="20"/>
                <w:szCs w:val="20"/>
                <w:lang w:eastAsia="en-US"/>
              </w:rPr>
              <w:t>omiski pamatots</w:t>
            </w:r>
            <w:r w:rsidRPr="00796506">
              <w:rPr>
                <w:rFonts w:ascii="Arial" w:hAnsi="Arial" w:cs="Arial"/>
                <w:sz w:val="20"/>
                <w:szCs w:val="20"/>
                <w:lang w:eastAsia="en-US"/>
              </w:rPr>
              <w:t xml:space="preserve"> vai ja transportlīdzekļa remonts tehniski nav iespējams. </w:t>
            </w:r>
          </w:p>
        </w:tc>
        <w:tc>
          <w:tcPr>
            <w:tcW w:w="2126" w:type="dxa"/>
          </w:tcPr>
          <w:p w:rsidR="001865E5" w:rsidRPr="00796506" w:rsidRDefault="001865E5" w:rsidP="00234649">
            <w:pPr>
              <w:rPr>
                <w:b/>
                <w:lang w:eastAsia="en-US"/>
              </w:rPr>
            </w:pPr>
          </w:p>
        </w:tc>
      </w:tr>
      <w:tr w:rsidR="001865E5" w:rsidRPr="00796506" w:rsidTr="00253022">
        <w:trPr>
          <w:trHeight w:val="485"/>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576A71" w:rsidP="001865E5">
            <w:pPr>
              <w:numPr>
                <w:ilvl w:val="1"/>
                <w:numId w:val="2"/>
              </w:numPr>
              <w:ind w:left="459" w:hanging="426"/>
              <w:rPr>
                <w:rFonts w:ascii="Arial" w:hAnsi="Arial" w:cs="Arial"/>
                <w:sz w:val="20"/>
                <w:szCs w:val="20"/>
                <w:lang w:eastAsia="en-US"/>
              </w:rPr>
            </w:pPr>
            <w:r>
              <w:rPr>
                <w:rFonts w:ascii="Arial" w:hAnsi="Arial" w:cs="Arial"/>
                <w:sz w:val="20"/>
                <w:szCs w:val="20"/>
                <w:lang w:eastAsia="en-US"/>
              </w:rPr>
              <w:t>Jāatlīdzina pilnas izmaksas, ja pēc apdrošināšanas gadījuma t</w:t>
            </w:r>
            <w:r w:rsidR="001865E5" w:rsidRPr="00796506">
              <w:rPr>
                <w:rFonts w:ascii="Arial" w:hAnsi="Arial" w:cs="Arial"/>
                <w:sz w:val="20"/>
                <w:szCs w:val="20"/>
                <w:lang w:eastAsia="en-US"/>
              </w:rPr>
              <w:t>ransportlīdzekļi to garantijas laikā tiek remontēti dīlera servisā, ražotāja akceptētā vai garantiju saglabājošā servisā</w:t>
            </w:r>
            <w:r w:rsidR="001865E5" w:rsidRPr="00796506">
              <w:rPr>
                <w:rFonts w:ascii="Arial" w:hAnsi="Arial" w:cs="Arial"/>
                <w:b/>
                <w:sz w:val="20"/>
                <w:szCs w:val="20"/>
                <w:lang w:eastAsia="en-US"/>
              </w:rPr>
              <w:t>.</w:t>
            </w:r>
          </w:p>
        </w:tc>
        <w:tc>
          <w:tcPr>
            <w:tcW w:w="2126" w:type="dxa"/>
          </w:tcPr>
          <w:p w:rsidR="001865E5" w:rsidRPr="00796506" w:rsidRDefault="001865E5" w:rsidP="00234649">
            <w:pPr>
              <w:rPr>
                <w:b/>
                <w:lang w:eastAsia="en-US"/>
              </w:rPr>
            </w:pPr>
          </w:p>
        </w:tc>
      </w:tr>
      <w:tr w:rsidR="001865E5" w:rsidRPr="00796506" w:rsidTr="00253022">
        <w:trPr>
          <w:trHeight w:val="825"/>
        </w:trPr>
        <w:tc>
          <w:tcPr>
            <w:tcW w:w="2014" w:type="dxa"/>
            <w:vMerge/>
            <w:vAlign w:val="center"/>
          </w:tcPr>
          <w:p w:rsidR="001865E5" w:rsidRPr="00796506" w:rsidRDefault="001865E5" w:rsidP="00234649">
            <w:pPr>
              <w:rPr>
                <w:bCs/>
                <w:lang w:eastAsia="en-US"/>
              </w:rPr>
            </w:pPr>
          </w:p>
        </w:tc>
        <w:tc>
          <w:tcPr>
            <w:tcW w:w="6095" w:type="dxa"/>
          </w:tcPr>
          <w:p w:rsidR="001865E5" w:rsidRPr="00092329" w:rsidRDefault="005932AE" w:rsidP="00092329">
            <w:pPr>
              <w:numPr>
                <w:ilvl w:val="1"/>
                <w:numId w:val="2"/>
              </w:numPr>
              <w:rPr>
                <w:rFonts w:ascii="Arial" w:hAnsi="Arial" w:cs="Arial"/>
                <w:sz w:val="20"/>
                <w:szCs w:val="20"/>
                <w:lang w:eastAsia="en-US"/>
              </w:rPr>
            </w:pPr>
            <w:r>
              <w:rPr>
                <w:rFonts w:ascii="Arial" w:hAnsi="Arial" w:cs="Arial"/>
                <w:sz w:val="20"/>
                <w:szCs w:val="20"/>
                <w:lang w:eastAsia="en-US"/>
              </w:rPr>
              <w:t>Jāatlīdzina izdevumi</w:t>
            </w:r>
            <w:r w:rsidR="00092329" w:rsidRPr="00092329">
              <w:rPr>
                <w:rFonts w:ascii="Arial" w:hAnsi="Arial" w:cs="Arial"/>
                <w:sz w:val="20"/>
                <w:szCs w:val="20"/>
                <w:lang w:eastAsia="en-US"/>
              </w:rPr>
              <w:t xml:space="preserve"> par transportlīdzekļa novietošanu uz ceļa un evakuāciju (transportlīdzekļa nogādāšana uz Pasūtītāja izvēlētu servisu vai stāvvietu), </w:t>
            </w:r>
            <w:r>
              <w:rPr>
                <w:rFonts w:ascii="Arial" w:hAnsi="Arial" w:cs="Arial"/>
                <w:sz w:val="20"/>
                <w:szCs w:val="20"/>
                <w:lang w:eastAsia="en-US"/>
              </w:rPr>
              <w:t>kas</w:t>
            </w:r>
            <w:r w:rsidR="00092329" w:rsidRPr="00511907">
              <w:rPr>
                <w:rFonts w:ascii="Arial" w:hAnsi="Arial" w:cs="Arial"/>
                <w:color w:val="0070C0"/>
                <w:sz w:val="20"/>
                <w:szCs w:val="20"/>
                <w:lang w:eastAsia="en-US"/>
              </w:rPr>
              <w:t xml:space="preserve"> </w:t>
            </w:r>
            <w:r w:rsidR="00092329" w:rsidRPr="005932AE">
              <w:rPr>
                <w:rFonts w:ascii="Arial" w:hAnsi="Arial" w:cs="Arial"/>
                <w:sz w:val="20"/>
                <w:szCs w:val="20"/>
                <w:lang w:eastAsia="en-US"/>
              </w:rPr>
              <w:t xml:space="preserve">radušies pēc apdrošināšanas gadījuma iestāšanās. Atlīdzības </w:t>
            </w:r>
            <w:r w:rsidR="00092329">
              <w:rPr>
                <w:rFonts w:ascii="Arial" w:hAnsi="Arial" w:cs="Arial"/>
                <w:sz w:val="20"/>
                <w:szCs w:val="20"/>
                <w:lang w:eastAsia="en-US"/>
              </w:rPr>
              <w:t>apmēra limitam jābūt vismaz</w:t>
            </w:r>
            <w:r w:rsidR="00092329" w:rsidRPr="00092329">
              <w:rPr>
                <w:rFonts w:ascii="Arial" w:hAnsi="Arial" w:cs="Arial"/>
                <w:sz w:val="20"/>
                <w:szCs w:val="20"/>
                <w:lang w:eastAsia="en-US"/>
              </w:rPr>
              <w:t xml:space="preserve"> 5% no konkrētā transportlīdzekļa apdrošinājuma summas gadā</w:t>
            </w:r>
            <w:r w:rsidR="00092329">
              <w:rPr>
                <w:rFonts w:ascii="Arial" w:hAnsi="Arial" w:cs="Arial"/>
                <w:sz w:val="20"/>
                <w:szCs w:val="20"/>
                <w:lang w:eastAsia="en-US"/>
              </w:rPr>
              <w:t>.</w:t>
            </w:r>
          </w:p>
        </w:tc>
        <w:tc>
          <w:tcPr>
            <w:tcW w:w="2126" w:type="dxa"/>
          </w:tcPr>
          <w:p w:rsidR="001865E5" w:rsidRPr="00796506" w:rsidRDefault="001865E5" w:rsidP="00234649">
            <w:pPr>
              <w:rPr>
                <w:b/>
                <w:sz w:val="20"/>
                <w:szCs w:val="20"/>
                <w:lang w:eastAsia="en-US"/>
              </w:rPr>
            </w:pPr>
          </w:p>
        </w:tc>
      </w:tr>
      <w:tr w:rsidR="001865E5" w:rsidRPr="00796506" w:rsidTr="00253022">
        <w:trPr>
          <w:trHeight w:val="560"/>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092329">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 xml:space="preserve">Ja bojājumi transportlīdzeklim radušies </w:t>
            </w:r>
            <w:r w:rsidRPr="00796506">
              <w:rPr>
                <w:rFonts w:ascii="Arial" w:hAnsi="Arial" w:cs="Arial"/>
                <w:sz w:val="20"/>
                <w:szCs w:val="20"/>
                <w:u w:val="single"/>
                <w:lang w:eastAsia="en-US"/>
              </w:rPr>
              <w:t>bojājumu</w:t>
            </w:r>
            <w:r w:rsidRPr="00796506">
              <w:rPr>
                <w:rFonts w:ascii="Arial" w:hAnsi="Arial" w:cs="Arial"/>
                <w:sz w:val="20"/>
                <w:szCs w:val="20"/>
                <w:lang w:eastAsia="en-US"/>
              </w:rPr>
              <w:t xml:space="preserve"> riska iestāšanās rezultātā un par negadījuma faktu nav paziņots atbildīgajām  institūcijām, tad apdrošināšanas atlīdzība</w:t>
            </w:r>
            <w:r w:rsidR="00092329">
              <w:rPr>
                <w:rFonts w:ascii="Arial" w:hAnsi="Arial" w:cs="Arial"/>
                <w:sz w:val="20"/>
                <w:szCs w:val="20"/>
                <w:lang w:eastAsia="en-US"/>
              </w:rPr>
              <w:t xml:space="preserve">s ierobežojums nedrīkst būt mazāks kā </w:t>
            </w:r>
            <w:r w:rsidRPr="00796506">
              <w:rPr>
                <w:rFonts w:ascii="Arial" w:hAnsi="Arial" w:cs="Arial"/>
                <w:sz w:val="20"/>
                <w:szCs w:val="20"/>
                <w:lang w:eastAsia="en-US"/>
              </w:rPr>
              <w:t>850 EUR līguma darbības laikā katram apdrošinātajam transportlīdzeklim, tai skaitā, ja vienīgie bojājumi ir tikai automašīnas stikli, spoguļi un lukturi.</w:t>
            </w:r>
          </w:p>
        </w:tc>
        <w:tc>
          <w:tcPr>
            <w:tcW w:w="2126" w:type="dxa"/>
          </w:tcPr>
          <w:p w:rsidR="001865E5" w:rsidRPr="00796506" w:rsidRDefault="001865E5" w:rsidP="00234649">
            <w:pPr>
              <w:rPr>
                <w:lang w:eastAsia="en-US"/>
              </w:rPr>
            </w:pPr>
          </w:p>
        </w:tc>
      </w:tr>
      <w:tr w:rsidR="001865E5" w:rsidRPr="00796506" w:rsidTr="00253022">
        <w:trPr>
          <w:trHeight w:val="693"/>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A666F8">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 xml:space="preserve">Apdrošināšanas atlīdzība nevar tikt atteikta vai samazināta situācijās, kad transportlīdzekļa vadītājs ir izraisījis ceļu satiksmes negadījumu rupjas neuzmanības rezultātā, izņemot, ja Līgumā vai apdrošināšanas noteikumos ir precīzi definēts, kādus gadījumus apdrošinātājs saprot ar rupju neuzmanību (piemēram, iemigšana pie stūres, pārbraukšana pāri </w:t>
            </w:r>
            <w:r w:rsidR="00A666F8" w:rsidRPr="00796506">
              <w:rPr>
                <w:rFonts w:ascii="Arial" w:hAnsi="Arial" w:cs="Arial"/>
                <w:sz w:val="20"/>
                <w:szCs w:val="20"/>
                <w:lang w:eastAsia="en-US"/>
              </w:rPr>
              <w:t>krustojumam pie luksofora aizliedzošā signāla</w:t>
            </w:r>
            <w:r w:rsidRPr="00796506">
              <w:rPr>
                <w:rFonts w:ascii="Arial" w:hAnsi="Arial" w:cs="Arial"/>
                <w:sz w:val="20"/>
                <w:szCs w:val="20"/>
                <w:lang w:eastAsia="en-US"/>
              </w:rPr>
              <w:t>, u.tml.)</w:t>
            </w:r>
          </w:p>
        </w:tc>
        <w:tc>
          <w:tcPr>
            <w:tcW w:w="2126" w:type="dxa"/>
          </w:tcPr>
          <w:p w:rsidR="001865E5" w:rsidRPr="00796506" w:rsidRDefault="001865E5" w:rsidP="00234649">
            <w:pPr>
              <w:rPr>
                <w:b/>
                <w:lang w:eastAsia="en-US"/>
              </w:rPr>
            </w:pPr>
          </w:p>
        </w:tc>
      </w:tr>
      <w:tr w:rsidR="001865E5" w:rsidRPr="00796506" w:rsidTr="00253022">
        <w:trPr>
          <w:trHeight w:val="274"/>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F90D0A">
            <w:pPr>
              <w:numPr>
                <w:ilvl w:val="1"/>
                <w:numId w:val="2"/>
              </w:numPr>
              <w:rPr>
                <w:rFonts w:ascii="Arial" w:hAnsi="Arial" w:cs="Arial"/>
                <w:sz w:val="20"/>
                <w:szCs w:val="20"/>
                <w:lang w:eastAsia="en-US"/>
              </w:rPr>
            </w:pPr>
            <w:r w:rsidRPr="00796506">
              <w:rPr>
                <w:rFonts w:ascii="Arial" w:hAnsi="Arial" w:cs="Arial"/>
                <w:sz w:val="20"/>
                <w:szCs w:val="20"/>
                <w:lang w:eastAsia="en-US"/>
              </w:rPr>
              <w:t xml:space="preserve">Nosakot apdrošināšanas atlīdzību bojājuma vai bojāejas gadījumā, Pasūtītāja paša risks netiek ieturēts, ja transportlīdzekļa bojājumā ceļu satiksmes negadījuma rezultātā vainojama konkrēta cita - zināma trešā persona, kuras atbildība ir vai tai bija jābūt apdrošinātai saskaņā ar Sauszemes transportlīdzekļu īpašnieku civiltiesiskās atbildības obligātās apdrošināšanas likumu </w:t>
            </w:r>
            <w:r w:rsidR="00F90D0A" w:rsidRPr="00F90D0A">
              <w:rPr>
                <w:rFonts w:ascii="Arial" w:hAnsi="Arial" w:cs="Arial"/>
                <w:sz w:val="20"/>
                <w:szCs w:val="20"/>
                <w:lang w:eastAsia="en-US"/>
              </w:rPr>
              <w:t xml:space="preserve">vai līdzvērtīgu citas valsts likumu </w:t>
            </w:r>
            <w:r w:rsidRPr="00796506">
              <w:rPr>
                <w:rFonts w:ascii="Arial" w:hAnsi="Arial" w:cs="Arial"/>
                <w:sz w:val="20"/>
                <w:szCs w:val="20"/>
                <w:lang w:eastAsia="en-US"/>
              </w:rPr>
              <w:t>un kuras vainu apliecina kompetentas ie</w:t>
            </w:r>
            <w:r w:rsidR="00F90D0A">
              <w:rPr>
                <w:rFonts w:ascii="Arial" w:hAnsi="Arial" w:cs="Arial"/>
                <w:sz w:val="20"/>
                <w:szCs w:val="20"/>
                <w:lang w:eastAsia="en-US"/>
              </w:rPr>
              <w:t>stādes lēmums vai</w:t>
            </w:r>
            <w:r w:rsidRPr="00796506">
              <w:rPr>
                <w:rFonts w:ascii="Arial" w:hAnsi="Arial" w:cs="Arial"/>
                <w:sz w:val="20"/>
                <w:szCs w:val="20"/>
                <w:lang w:eastAsia="en-US"/>
              </w:rPr>
              <w:t xml:space="preserve"> abu pušu</w:t>
            </w:r>
            <w:r w:rsidR="00F90D0A">
              <w:rPr>
                <w:rFonts w:ascii="Arial" w:hAnsi="Arial" w:cs="Arial"/>
                <w:sz w:val="20"/>
                <w:szCs w:val="20"/>
                <w:lang w:eastAsia="en-US"/>
              </w:rPr>
              <w:t xml:space="preserve"> (vainīgā un cietušā) parakstīts</w:t>
            </w:r>
            <w:r w:rsidRPr="00796506">
              <w:rPr>
                <w:rFonts w:ascii="Arial" w:hAnsi="Arial" w:cs="Arial"/>
                <w:sz w:val="20"/>
                <w:szCs w:val="20"/>
                <w:lang w:eastAsia="en-US"/>
              </w:rPr>
              <w:t xml:space="preserve"> saskaņot</w:t>
            </w:r>
            <w:r w:rsidR="00F90D0A">
              <w:rPr>
                <w:rFonts w:ascii="Arial" w:hAnsi="Arial" w:cs="Arial"/>
                <w:sz w:val="20"/>
                <w:szCs w:val="20"/>
                <w:lang w:eastAsia="en-US"/>
              </w:rPr>
              <w:t>ais</w:t>
            </w:r>
            <w:r w:rsidRPr="00796506">
              <w:rPr>
                <w:rFonts w:ascii="Arial" w:hAnsi="Arial" w:cs="Arial"/>
                <w:sz w:val="20"/>
                <w:szCs w:val="20"/>
                <w:lang w:eastAsia="en-US"/>
              </w:rPr>
              <w:t xml:space="preserve"> paziņojum</w:t>
            </w:r>
            <w:r w:rsidR="00F90D0A">
              <w:rPr>
                <w:rFonts w:ascii="Arial" w:hAnsi="Arial" w:cs="Arial"/>
                <w:sz w:val="20"/>
                <w:szCs w:val="20"/>
                <w:lang w:eastAsia="en-US"/>
              </w:rPr>
              <w:t>s</w:t>
            </w:r>
            <w:r w:rsidRPr="00796506">
              <w:rPr>
                <w:rFonts w:ascii="Arial" w:hAnsi="Arial" w:cs="Arial"/>
                <w:sz w:val="20"/>
                <w:szCs w:val="20"/>
                <w:lang w:eastAsia="en-US"/>
              </w:rPr>
              <w:t>.</w:t>
            </w:r>
          </w:p>
        </w:tc>
        <w:tc>
          <w:tcPr>
            <w:tcW w:w="2126" w:type="dxa"/>
          </w:tcPr>
          <w:p w:rsidR="001865E5" w:rsidRPr="00796506" w:rsidRDefault="001865E5" w:rsidP="00234649">
            <w:pPr>
              <w:rPr>
                <w:b/>
                <w:sz w:val="20"/>
                <w:szCs w:val="20"/>
                <w:lang w:eastAsia="en-US"/>
              </w:rPr>
            </w:pPr>
          </w:p>
        </w:tc>
      </w:tr>
      <w:tr w:rsidR="001865E5" w:rsidRPr="00796506" w:rsidTr="00253022">
        <w:trPr>
          <w:trHeight w:val="274"/>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F90D0A">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Ja, iestājoties apdrošināšanas gadījumam, tiek bojāta viena riepa un/vai disks (neatkarīgi no tā, vai sabojāta tikai riepa un/vai disks, vai arī radīti bojājumi citām t/l da</w:t>
            </w:r>
            <w:r w:rsidR="00F90D0A">
              <w:rPr>
                <w:rFonts w:ascii="Arial" w:hAnsi="Arial" w:cs="Arial"/>
                <w:sz w:val="20"/>
                <w:szCs w:val="20"/>
                <w:lang w:eastAsia="en-US"/>
              </w:rPr>
              <w:t>ļām), tiek atlīdzināti zaudējumi</w:t>
            </w:r>
            <w:r w:rsidRPr="00796506">
              <w:rPr>
                <w:rFonts w:ascii="Arial" w:hAnsi="Arial" w:cs="Arial"/>
                <w:sz w:val="20"/>
                <w:szCs w:val="20"/>
                <w:lang w:eastAsia="en-US"/>
              </w:rPr>
              <w:t xml:space="preserve"> par divām analoģiskām riepām un/vai diskiem. Ja bojātas vairākas riepas un/vai diski, tiek atlīdzināti zaudējumi par tik riepām un/vai diskiem, cik nepieciešams, lai uz vienas ass tiktu uzmontēt</w:t>
            </w:r>
            <w:r w:rsidR="00F90D0A">
              <w:rPr>
                <w:rFonts w:ascii="Arial" w:hAnsi="Arial" w:cs="Arial"/>
                <w:sz w:val="20"/>
                <w:szCs w:val="20"/>
                <w:lang w:eastAsia="en-US"/>
              </w:rPr>
              <w:t>i</w:t>
            </w:r>
            <w:r w:rsidRPr="00796506">
              <w:rPr>
                <w:rFonts w:ascii="Arial" w:hAnsi="Arial" w:cs="Arial"/>
                <w:sz w:val="20"/>
                <w:szCs w:val="20"/>
                <w:lang w:eastAsia="en-US"/>
              </w:rPr>
              <w:t xml:space="preserve"> div</w:t>
            </w:r>
            <w:r w:rsidR="00F90D0A">
              <w:rPr>
                <w:rFonts w:ascii="Arial" w:hAnsi="Arial" w:cs="Arial"/>
                <w:sz w:val="20"/>
                <w:szCs w:val="20"/>
                <w:lang w:eastAsia="en-US"/>
              </w:rPr>
              <w:t>i</w:t>
            </w:r>
            <w:r w:rsidRPr="00796506">
              <w:rPr>
                <w:rFonts w:ascii="Arial" w:hAnsi="Arial" w:cs="Arial"/>
                <w:sz w:val="20"/>
                <w:szCs w:val="20"/>
                <w:lang w:eastAsia="en-US"/>
              </w:rPr>
              <w:t xml:space="preserve"> vienādi diski un/vai vienāda</w:t>
            </w:r>
            <w:r w:rsidR="00F90D0A">
              <w:rPr>
                <w:rFonts w:ascii="Arial" w:hAnsi="Arial" w:cs="Arial"/>
                <w:sz w:val="20"/>
                <w:szCs w:val="20"/>
                <w:lang w:eastAsia="en-US"/>
              </w:rPr>
              <w:t>s</w:t>
            </w:r>
            <w:r w:rsidRPr="00796506">
              <w:rPr>
                <w:rFonts w:ascii="Arial" w:hAnsi="Arial" w:cs="Arial"/>
                <w:sz w:val="20"/>
                <w:szCs w:val="20"/>
                <w:lang w:eastAsia="en-US"/>
              </w:rPr>
              <w:t xml:space="preserve"> protektora riepas;</w:t>
            </w:r>
          </w:p>
        </w:tc>
        <w:tc>
          <w:tcPr>
            <w:tcW w:w="2126" w:type="dxa"/>
          </w:tcPr>
          <w:p w:rsidR="001865E5" w:rsidRPr="00796506" w:rsidRDefault="001865E5" w:rsidP="00234649">
            <w:pPr>
              <w:rPr>
                <w:sz w:val="16"/>
                <w:szCs w:val="16"/>
                <w:lang w:eastAsia="en-US"/>
              </w:rPr>
            </w:pPr>
          </w:p>
        </w:tc>
      </w:tr>
      <w:tr w:rsidR="001865E5" w:rsidRPr="00796506" w:rsidTr="00253022">
        <w:trPr>
          <w:trHeight w:val="559"/>
        </w:trPr>
        <w:tc>
          <w:tcPr>
            <w:tcW w:w="2014" w:type="dxa"/>
            <w:vMerge/>
            <w:vAlign w:val="center"/>
          </w:tcPr>
          <w:p w:rsidR="001865E5" w:rsidRPr="00796506" w:rsidRDefault="001865E5" w:rsidP="00234649">
            <w:pPr>
              <w:rPr>
                <w:bCs/>
                <w:lang w:eastAsia="en-US"/>
              </w:rPr>
            </w:pPr>
          </w:p>
        </w:tc>
        <w:tc>
          <w:tcPr>
            <w:tcW w:w="6095" w:type="dxa"/>
          </w:tcPr>
          <w:p w:rsidR="001865E5"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Apdrošināšanas atlīdzība var tikt samazināta gadījumā, kad transportlīdzekļa zādzība tiek veikta, izmantojot transportlīdzekļa atslēgas, kuras iegūtas zādzības rezultātā. Apdrošināšanas atlīdzības samazinājums nedrīkst būt lielāks par 50% no zaudējuma summas</w:t>
            </w:r>
            <w:r w:rsidR="00EF06FE">
              <w:rPr>
                <w:rFonts w:ascii="Arial" w:hAnsi="Arial" w:cs="Arial"/>
                <w:sz w:val="20"/>
                <w:szCs w:val="20"/>
                <w:lang w:eastAsia="en-US"/>
              </w:rPr>
              <w:t>.</w:t>
            </w:r>
          </w:p>
          <w:p w:rsidR="00EF06FE" w:rsidRPr="00796506" w:rsidRDefault="00EF06FE" w:rsidP="00EF06FE">
            <w:pPr>
              <w:ind w:left="459"/>
              <w:rPr>
                <w:rFonts w:ascii="Arial" w:hAnsi="Arial" w:cs="Arial"/>
                <w:sz w:val="20"/>
                <w:szCs w:val="20"/>
                <w:lang w:eastAsia="en-US"/>
              </w:rPr>
            </w:pPr>
            <w:r>
              <w:rPr>
                <w:rFonts w:ascii="Arial" w:hAnsi="Arial" w:cs="Arial"/>
                <w:sz w:val="20"/>
                <w:szCs w:val="20"/>
                <w:lang w:eastAsia="en-US"/>
              </w:rPr>
              <w:lastRenderedPageBreak/>
              <w:t>Ja atslēgu zādzība notikusi, ielaužoties slēgtās telpās, tad a</w:t>
            </w:r>
            <w:r w:rsidRPr="00EF06FE">
              <w:rPr>
                <w:rFonts w:ascii="Arial" w:hAnsi="Arial" w:cs="Arial"/>
                <w:sz w:val="20"/>
                <w:szCs w:val="20"/>
                <w:lang w:eastAsia="en-US"/>
              </w:rPr>
              <w:t xml:space="preserve">pdrošināšanas atlīdzība </w:t>
            </w:r>
            <w:r>
              <w:rPr>
                <w:rFonts w:ascii="Arial" w:hAnsi="Arial" w:cs="Arial"/>
                <w:sz w:val="20"/>
                <w:szCs w:val="20"/>
                <w:lang w:eastAsia="en-US"/>
              </w:rPr>
              <w:t>ne</w:t>
            </w:r>
            <w:r w:rsidRPr="00EF06FE">
              <w:rPr>
                <w:rFonts w:ascii="Arial" w:hAnsi="Arial" w:cs="Arial"/>
                <w:sz w:val="20"/>
                <w:szCs w:val="20"/>
                <w:lang w:eastAsia="en-US"/>
              </w:rPr>
              <w:t>var tikt samazināta</w:t>
            </w:r>
            <w:r>
              <w:rPr>
                <w:rFonts w:ascii="Arial" w:hAnsi="Arial" w:cs="Arial"/>
                <w:sz w:val="20"/>
                <w:szCs w:val="20"/>
                <w:lang w:eastAsia="en-US"/>
              </w:rPr>
              <w:t>.</w:t>
            </w:r>
          </w:p>
        </w:tc>
        <w:tc>
          <w:tcPr>
            <w:tcW w:w="2126" w:type="dxa"/>
            <w:tcBorders>
              <w:left w:val="single" w:sz="4" w:space="0" w:color="000000"/>
              <w:bottom w:val="single" w:sz="4" w:space="0" w:color="000000"/>
            </w:tcBorders>
            <w:shd w:val="clear" w:color="auto" w:fill="auto"/>
            <w:vAlign w:val="bottom"/>
          </w:tcPr>
          <w:p w:rsidR="001865E5" w:rsidRPr="00796506" w:rsidRDefault="001865E5" w:rsidP="00234649">
            <w:pPr>
              <w:snapToGrid w:val="0"/>
              <w:rPr>
                <w:color w:val="000000"/>
                <w:sz w:val="20"/>
                <w:szCs w:val="20"/>
              </w:rPr>
            </w:pPr>
            <w:r w:rsidRPr="00796506">
              <w:rPr>
                <w:color w:val="000000"/>
                <w:sz w:val="20"/>
                <w:szCs w:val="20"/>
              </w:rPr>
              <w:lastRenderedPageBreak/>
              <w:t xml:space="preserve"> </w:t>
            </w:r>
          </w:p>
        </w:tc>
      </w:tr>
      <w:tr w:rsidR="001865E5" w:rsidRPr="00796506" w:rsidTr="00253022">
        <w:trPr>
          <w:trHeight w:val="975"/>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1865E5">
            <w:pPr>
              <w:numPr>
                <w:ilvl w:val="1"/>
                <w:numId w:val="2"/>
              </w:numPr>
              <w:tabs>
                <w:tab w:val="left" w:pos="459"/>
              </w:tabs>
              <w:ind w:left="459" w:hanging="426"/>
              <w:rPr>
                <w:rFonts w:ascii="Arial" w:hAnsi="Arial" w:cs="Arial"/>
                <w:sz w:val="20"/>
                <w:szCs w:val="20"/>
                <w:lang w:eastAsia="en-US"/>
              </w:rPr>
            </w:pPr>
            <w:r w:rsidRPr="00796506">
              <w:rPr>
                <w:rFonts w:ascii="Arial" w:hAnsi="Arial" w:cs="Arial"/>
                <w:sz w:val="20"/>
                <w:szCs w:val="20"/>
                <w:lang w:eastAsia="en-US"/>
              </w:rPr>
              <w:t>Nav paredzēti ierobežojumi atlīdzības saņemšanai, ja par ceļu satiksmes negadījumu 29.06.2004. Ministru kabineta noteikumos Nr. 571 „Ceļu satiksmes noteikumi” noteiktajā kārtībā ir noformēts saskaņotais paziņojums</w:t>
            </w:r>
          </w:p>
        </w:tc>
        <w:tc>
          <w:tcPr>
            <w:tcW w:w="2126" w:type="dxa"/>
            <w:tcBorders>
              <w:left w:val="single" w:sz="4" w:space="0" w:color="000000"/>
              <w:bottom w:val="single" w:sz="4" w:space="0" w:color="000000"/>
            </w:tcBorders>
            <w:shd w:val="clear" w:color="auto" w:fill="auto"/>
            <w:vAlign w:val="bottom"/>
          </w:tcPr>
          <w:p w:rsidR="001865E5" w:rsidRPr="00796506" w:rsidRDefault="001865E5" w:rsidP="00234649">
            <w:pPr>
              <w:snapToGrid w:val="0"/>
              <w:rPr>
                <w:color w:val="000000"/>
                <w:sz w:val="20"/>
                <w:szCs w:val="20"/>
              </w:rPr>
            </w:pPr>
          </w:p>
        </w:tc>
      </w:tr>
      <w:tr w:rsidR="001865E5" w:rsidRPr="00796506" w:rsidTr="00253022">
        <w:trPr>
          <w:trHeight w:val="557"/>
        </w:trPr>
        <w:tc>
          <w:tcPr>
            <w:tcW w:w="2014" w:type="dxa"/>
            <w:vMerge/>
            <w:vAlign w:val="center"/>
          </w:tcPr>
          <w:p w:rsidR="001865E5" w:rsidRPr="00796506" w:rsidRDefault="001865E5" w:rsidP="00234649">
            <w:pPr>
              <w:rPr>
                <w:bCs/>
                <w:lang w:eastAsia="en-US"/>
              </w:rPr>
            </w:pPr>
          </w:p>
        </w:tc>
        <w:tc>
          <w:tcPr>
            <w:tcW w:w="6095" w:type="dxa"/>
          </w:tcPr>
          <w:p w:rsidR="00EB5EC3" w:rsidRDefault="001865E5" w:rsidP="00253022">
            <w:pPr>
              <w:numPr>
                <w:ilvl w:val="1"/>
                <w:numId w:val="2"/>
              </w:numPr>
              <w:tabs>
                <w:tab w:val="left" w:pos="600"/>
              </w:tabs>
              <w:ind w:left="459" w:hanging="426"/>
              <w:rPr>
                <w:rFonts w:ascii="Arial" w:hAnsi="Arial" w:cs="Arial"/>
                <w:sz w:val="20"/>
                <w:szCs w:val="20"/>
                <w:lang w:eastAsia="en-US"/>
              </w:rPr>
            </w:pPr>
            <w:r w:rsidRPr="00796506">
              <w:rPr>
                <w:rFonts w:ascii="Arial" w:hAnsi="Arial" w:cs="Arial"/>
                <w:sz w:val="20"/>
                <w:szCs w:val="20"/>
                <w:lang w:eastAsia="en-US"/>
              </w:rPr>
              <w:t xml:space="preserve"> Saskaņā ar Ministru Kabineta noteikumu Nr.571 „Ceļu satiksmes noteikumi” piektās daļas 54. punktu, ja ceļu satiksmes negadījumā iesaistīts tikai viens transportlīdzeklis, nav cietuši cilvēki un nav nodarīti bojājumi trešās personas mantai, transportlīdzekļa vadītājs drīkst atstāt negadījuma vietu, neziņojot atbildīgai institūcijai (policija, ceļu policija u.c.) par negadījumu. Šajos gadījumos apdrošināšanas atlīdzībai ierobežojumi netiek paredzēti</w:t>
            </w:r>
            <w:r w:rsidR="00EB5EC3">
              <w:rPr>
                <w:rFonts w:ascii="Arial" w:hAnsi="Arial" w:cs="Arial"/>
                <w:sz w:val="20"/>
                <w:szCs w:val="20"/>
                <w:lang w:eastAsia="en-US"/>
              </w:rPr>
              <w:t>.</w:t>
            </w:r>
          </w:p>
          <w:p w:rsidR="00253022" w:rsidRPr="00253022" w:rsidRDefault="00253022" w:rsidP="00253022">
            <w:pPr>
              <w:tabs>
                <w:tab w:val="left" w:pos="600"/>
              </w:tabs>
              <w:ind w:left="459"/>
              <w:rPr>
                <w:rFonts w:ascii="Arial" w:hAnsi="Arial" w:cs="Arial"/>
                <w:sz w:val="12"/>
                <w:szCs w:val="12"/>
                <w:lang w:eastAsia="en-US"/>
              </w:rPr>
            </w:pPr>
          </w:p>
          <w:p w:rsidR="00253022" w:rsidRPr="00253022" w:rsidRDefault="00253022" w:rsidP="00253022">
            <w:pPr>
              <w:tabs>
                <w:tab w:val="left" w:pos="600"/>
              </w:tabs>
              <w:ind w:left="459"/>
              <w:rPr>
                <w:rFonts w:ascii="Arial" w:hAnsi="Arial" w:cs="Arial"/>
                <w:sz w:val="12"/>
                <w:szCs w:val="12"/>
                <w:lang w:eastAsia="en-US"/>
              </w:rPr>
            </w:pPr>
          </w:p>
        </w:tc>
        <w:tc>
          <w:tcPr>
            <w:tcW w:w="2126" w:type="dxa"/>
          </w:tcPr>
          <w:p w:rsidR="001865E5" w:rsidRPr="00796506" w:rsidRDefault="001865E5" w:rsidP="00234649">
            <w:pPr>
              <w:rPr>
                <w:b/>
                <w:lang w:eastAsia="en-US"/>
              </w:rPr>
            </w:pPr>
          </w:p>
        </w:tc>
      </w:tr>
      <w:tr w:rsidR="001865E5" w:rsidRPr="00796506" w:rsidTr="00253022">
        <w:tc>
          <w:tcPr>
            <w:tcW w:w="2014" w:type="dxa"/>
            <w:vMerge w:val="restart"/>
            <w:vAlign w:val="center"/>
          </w:tcPr>
          <w:p w:rsidR="001865E5" w:rsidRPr="00796506" w:rsidRDefault="001865E5" w:rsidP="001865E5">
            <w:pPr>
              <w:numPr>
                <w:ilvl w:val="0"/>
                <w:numId w:val="2"/>
              </w:numPr>
              <w:rPr>
                <w:rFonts w:ascii="Arial" w:hAnsi="Arial" w:cs="Arial"/>
                <w:sz w:val="20"/>
                <w:szCs w:val="20"/>
                <w:lang w:eastAsia="en-US"/>
              </w:rPr>
            </w:pPr>
            <w:r w:rsidRPr="00796506">
              <w:rPr>
                <w:rFonts w:ascii="Arial" w:hAnsi="Arial" w:cs="Arial"/>
                <w:sz w:val="20"/>
                <w:szCs w:val="20"/>
                <w:lang w:eastAsia="en-US"/>
              </w:rPr>
              <w:t>Lēmuma par apdrošinā</w:t>
            </w:r>
            <w:del w:id="13" w:author="Māris Teteris" w:date="2014-02-13T17:48:00Z">
              <w:r w:rsidRPr="00796506" w:rsidDel="00C82BDB">
                <w:rPr>
                  <w:rFonts w:ascii="Arial" w:hAnsi="Arial" w:cs="Arial"/>
                  <w:sz w:val="20"/>
                  <w:szCs w:val="20"/>
                  <w:lang w:eastAsia="en-US"/>
                </w:rPr>
                <w:softHyphen/>
              </w:r>
            </w:del>
            <w:r w:rsidRPr="00796506">
              <w:rPr>
                <w:rFonts w:ascii="Arial" w:hAnsi="Arial" w:cs="Arial"/>
                <w:sz w:val="20"/>
                <w:szCs w:val="20"/>
                <w:lang w:eastAsia="en-US"/>
              </w:rPr>
              <w:t>šanas atlīdzības izmaksu pieņemšanas termiņi</w:t>
            </w:r>
          </w:p>
        </w:tc>
        <w:tc>
          <w:tcPr>
            <w:tcW w:w="6095" w:type="dxa"/>
          </w:tcPr>
          <w:p w:rsidR="001865E5" w:rsidRPr="00796506"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Lēmumu par apdrošināšanas atlīdzības izmaksu vai atteikumu izmaksāt apdrošināšanas atlīdzību Apdrošinātājs pieņem un paziņo ne vēlāk kā septiņu darba dienu laikā pēc visu apdrošināšanas līgumā paredzēto dokumentu saņemšanas</w:t>
            </w:r>
          </w:p>
        </w:tc>
        <w:tc>
          <w:tcPr>
            <w:tcW w:w="2126" w:type="dxa"/>
          </w:tcPr>
          <w:p w:rsidR="001865E5" w:rsidRPr="00796506" w:rsidRDefault="001865E5" w:rsidP="00234649">
            <w:pPr>
              <w:jc w:val="center"/>
              <w:rPr>
                <w:lang w:eastAsia="en-US"/>
              </w:rPr>
            </w:pPr>
          </w:p>
        </w:tc>
      </w:tr>
      <w:tr w:rsidR="001865E5" w:rsidRPr="00796506" w:rsidTr="00253022">
        <w:trPr>
          <w:trHeight w:val="1121"/>
        </w:trPr>
        <w:tc>
          <w:tcPr>
            <w:tcW w:w="2014" w:type="dxa"/>
            <w:vMerge/>
            <w:tcBorders>
              <w:bottom w:val="single" w:sz="4" w:space="0" w:color="auto"/>
            </w:tcBorders>
            <w:vAlign w:val="center"/>
          </w:tcPr>
          <w:p w:rsidR="0044103D" w:rsidRPr="00796506" w:rsidRDefault="0044103D">
            <w:pPr>
              <w:numPr>
                <w:ilvl w:val="0"/>
                <w:numId w:val="2"/>
              </w:numPr>
              <w:rPr>
                <w:rFonts w:ascii="Arial" w:hAnsi="Arial" w:cs="Arial"/>
                <w:sz w:val="20"/>
                <w:szCs w:val="20"/>
                <w:lang w:eastAsia="en-US"/>
              </w:rPr>
              <w:pPrChange w:id="14" w:author="Māris Teteris" w:date="2014-02-13T17:54:00Z">
                <w:pPr>
                  <w:numPr>
                    <w:numId w:val="11"/>
                  </w:numPr>
                  <w:tabs>
                    <w:tab w:val="num" w:pos="360"/>
                    <w:tab w:val="num" w:pos="720"/>
                  </w:tabs>
                  <w:ind w:left="720" w:hanging="720"/>
                </w:pPr>
              </w:pPrChange>
            </w:pPr>
          </w:p>
        </w:tc>
        <w:tc>
          <w:tcPr>
            <w:tcW w:w="6095" w:type="dxa"/>
          </w:tcPr>
          <w:p w:rsidR="001865E5"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Transportlīdzekļa bojājuma gadījumā Apdrošinātājam remontdarbu izmaksu (tāmes) apstiprināšana jāveic ne vēlāk kā trīs darba dienu laikā pēc tās saņemšanas no remonta servisa.</w:t>
            </w:r>
          </w:p>
          <w:p w:rsidR="00253022" w:rsidRPr="00796506" w:rsidRDefault="00253022" w:rsidP="00253022">
            <w:pPr>
              <w:ind w:left="459"/>
              <w:rPr>
                <w:rFonts w:ascii="Arial" w:hAnsi="Arial" w:cs="Arial"/>
                <w:sz w:val="20"/>
                <w:szCs w:val="20"/>
                <w:lang w:eastAsia="en-US"/>
              </w:rPr>
            </w:pPr>
          </w:p>
        </w:tc>
        <w:tc>
          <w:tcPr>
            <w:tcW w:w="2126" w:type="dxa"/>
          </w:tcPr>
          <w:p w:rsidR="001865E5" w:rsidRPr="00796506" w:rsidRDefault="001865E5" w:rsidP="00234649">
            <w:pPr>
              <w:jc w:val="center"/>
              <w:rPr>
                <w:lang w:eastAsia="en-US"/>
              </w:rPr>
            </w:pPr>
          </w:p>
        </w:tc>
      </w:tr>
      <w:tr w:rsidR="001865E5" w:rsidRPr="00796506" w:rsidTr="00253022">
        <w:tc>
          <w:tcPr>
            <w:tcW w:w="2014" w:type="dxa"/>
            <w:vMerge w:val="restart"/>
            <w:vAlign w:val="center"/>
          </w:tcPr>
          <w:p w:rsidR="001865E5" w:rsidRPr="00796506" w:rsidRDefault="001865E5" w:rsidP="001865E5">
            <w:pPr>
              <w:numPr>
                <w:ilvl w:val="0"/>
                <w:numId w:val="2"/>
              </w:numPr>
              <w:rPr>
                <w:rFonts w:ascii="Arial" w:hAnsi="Arial" w:cs="Arial"/>
                <w:sz w:val="20"/>
                <w:szCs w:val="20"/>
                <w:lang w:eastAsia="en-US"/>
              </w:rPr>
            </w:pPr>
            <w:r w:rsidRPr="00796506">
              <w:rPr>
                <w:rFonts w:ascii="Arial" w:hAnsi="Arial" w:cs="Arial"/>
                <w:sz w:val="20"/>
                <w:szCs w:val="20"/>
                <w:lang w:eastAsia="en-US"/>
              </w:rPr>
              <w:t>Apdrošināšanas līguma noteikumi</w:t>
            </w:r>
          </w:p>
        </w:tc>
        <w:tc>
          <w:tcPr>
            <w:tcW w:w="6095" w:type="dxa"/>
          </w:tcPr>
          <w:p w:rsidR="001865E5" w:rsidRDefault="001865E5" w:rsidP="00F90D0A">
            <w:pPr>
              <w:numPr>
                <w:ilvl w:val="1"/>
                <w:numId w:val="2"/>
              </w:numPr>
              <w:tabs>
                <w:tab w:val="left" w:pos="600"/>
              </w:tabs>
              <w:ind w:left="459" w:hanging="459"/>
              <w:rPr>
                <w:rFonts w:ascii="Arial" w:hAnsi="Arial" w:cs="Arial"/>
                <w:sz w:val="20"/>
                <w:szCs w:val="20"/>
                <w:lang w:eastAsia="en-US"/>
              </w:rPr>
            </w:pPr>
            <w:r w:rsidRPr="00796506">
              <w:rPr>
                <w:rFonts w:ascii="Arial" w:hAnsi="Arial" w:cs="Arial"/>
                <w:sz w:val="20"/>
                <w:szCs w:val="20"/>
                <w:lang w:eastAsia="en-US"/>
              </w:rPr>
              <w:t>P</w:t>
            </w:r>
            <w:r w:rsidR="00F90D0A">
              <w:rPr>
                <w:rFonts w:ascii="Arial" w:hAnsi="Arial" w:cs="Arial"/>
                <w:sz w:val="20"/>
                <w:szCs w:val="20"/>
                <w:lang w:eastAsia="en-US"/>
              </w:rPr>
              <w:t>ēc pasūtītāja pieprasījuma</w:t>
            </w:r>
            <w:r w:rsidRPr="00796506">
              <w:rPr>
                <w:rFonts w:ascii="Arial" w:hAnsi="Arial" w:cs="Arial"/>
                <w:sz w:val="20"/>
                <w:szCs w:val="20"/>
                <w:lang w:eastAsia="en-US"/>
              </w:rPr>
              <w:t xml:space="preserve"> </w:t>
            </w:r>
            <w:r w:rsidR="00F90D0A" w:rsidRPr="00F90D0A">
              <w:rPr>
                <w:rFonts w:ascii="Arial" w:hAnsi="Arial" w:cs="Arial"/>
                <w:sz w:val="20"/>
                <w:szCs w:val="20"/>
                <w:lang w:eastAsia="en-US"/>
              </w:rPr>
              <w:t xml:space="preserve">apdrošinātājam jāsniedz atskaiti </w:t>
            </w:r>
            <w:r w:rsidRPr="00796506">
              <w:rPr>
                <w:rFonts w:ascii="Arial" w:hAnsi="Arial" w:cs="Arial"/>
                <w:sz w:val="20"/>
                <w:szCs w:val="20"/>
                <w:lang w:eastAsia="en-US"/>
              </w:rPr>
              <w:t>elektroniskā formā par reģistrētajiem</w:t>
            </w:r>
            <w:r w:rsidR="00F90D0A">
              <w:rPr>
                <w:rFonts w:ascii="Arial" w:hAnsi="Arial" w:cs="Arial"/>
                <w:sz w:val="20"/>
                <w:szCs w:val="20"/>
                <w:lang w:eastAsia="en-US"/>
              </w:rPr>
              <w:t xml:space="preserve"> </w:t>
            </w:r>
            <w:r w:rsidRPr="00796506">
              <w:rPr>
                <w:rFonts w:ascii="Arial" w:hAnsi="Arial" w:cs="Arial"/>
                <w:sz w:val="20"/>
                <w:szCs w:val="20"/>
                <w:lang w:eastAsia="en-US"/>
              </w:rPr>
              <w:t>pieprasījumiem, pieteiktajiem apdrošināšanas gadījumiem, izmaksātajām apdrošināšanas atlīdzībām un atteikumiem</w:t>
            </w:r>
            <w:r w:rsidR="00EB5EC3">
              <w:rPr>
                <w:rFonts w:ascii="Arial" w:hAnsi="Arial" w:cs="Arial"/>
                <w:sz w:val="20"/>
                <w:szCs w:val="20"/>
                <w:lang w:eastAsia="en-US"/>
              </w:rPr>
              <w:t>.</w:t>
            </w:r>
          </w:p>
          <w:p w:rsidR="00EB5EC3" w:rsidRPr="00EB5EC3" w:rsidRDefault="00EB5EC3" w:rsidP="00EB5EC3">
            <w:pPr>
              <w:tabs>
                <w:tab w:val="left" w:pos="600"/>
              </w:tabs>
              <w:ind w:left="459"/>
              <w:rPr>
                <w:rFonts w:ascii="Arial" w:hAnsi="Arial" w:cs="Arial"/>
                <w:sz w:val="8"/>
                <w:szCs w:val="8"/>
                <w:lang w:eastAsia="en-US"/>
              </w:rPr>
            </w:pPr>
          </w:p>
        </w:tc>
        <w:tc>
          <w:tcPr>
            <w:tcW w:w="2126" w:type="dxa"/>
          </w:tcPr>
          <w:p w:rsidR="001865E5" w:rsidRPr="00796506" w:rsidRDefault="001865E5" w:rsidP="00234649">
            <w:pPr>
              <w:rPr>
                <w:i/>
                <w:lang w:eastAsia="en-US"/>
              </w:rPr>
            </w:pPr>
          </w:p>
        </w:tc>
      </w:tr>
      <w:tr w:rsidR="001865E5" w:rsidRPr="00796506" w:rsidTr="00253022">
        <w:tc>
          <w:tcPr>
            <w:tcW w:w="2014" w:type="dxa"/>
            <w:vMerge/>
            <w:vAlign w:val="center"/>
          </w:tcPr>
          <w:p w:rsidR="001865E5" w:rsidRPr="00796506" w:rsidRDefault="001865E5" w:rsidP="001865E5">
            <w:pPr>
              <w:numPr>
                <w:ilvl w:val="0"/>
                <w:numId w:val="2"/>
              </w:numPr>
              <w:jc w:val="center"/>
              <w:rPr>
                <w:rFonts w:ascii="Arial" w:hAnsi="Arial" w:cs="Arial"/>
                <w:sz w:val="20"/>
                <w:szCs w:val="20"/>
                <w:lang w:eastAsia="en-US"/>
              </w:rPr>
            </w:pPr>
          </w:p>
        </w:tc>
        <w:tc>
          <w:tcPr>
            <w:tcW w:w="6095" w:type="dxa"/>
          </w:tcPr>
          <w:p w:rsidR="001865E5" w:rsidRDefault="00F90D0A" w:rsidP="00F90D0A">
            <w:pPr>
              <w:numPr>
                <w:ilvl w:val="1"/>
                <w:numId w:val="2"/>
              </w:numPr>
              <w:tabs>
                <w:tab w:val="left" w:pos="600"/>
              </w:tabs>
              <w:ind w:left="459" w:hanging="459"/>
              <w:rPr>
                <w:rFonts w:ascii="Arial" w:hAnsi="Arial" w:cs="Arial"/>
                <w:sz w:val="20"/>
                <w:szCs w:val="20"/>
                <w:lang w:eastAsia="en-US"/>
              </w:rPr>
            </w:pPr>
            <w:r w:rsidRPr="00F90D0A">
              <w:rPr>
                <w:rFonts w:ascii="Arial" w:hAnsi="Arial" w:cs="Arial"/>
                <w:sz w:val="20"/>
                <w:szCs w:val="20"/>
                <w:lang w:eastAsia="en-US"/>
              </w:rPr>
              <w:t>Līguma darbības laikā apdrošinātājam jānodrošina papildus transportlīdzekļu apdrošināšana uz nepilnu polises darbības laiku līdz citu polišu darbības termiņa beigām, atbilstoši Tehniskās specifikācijas prasībām un sniegtajam piedāvājumam.</w:t>
            </w:r>
          </w:p>
          <w:p w:rsidR="00EB5EC3" w:rsidRPr="00EB5EC3" w:rsidRDefault="00EB5EC3" w:rsidP="00EB5EC3">
            <w:pPr>
              <w:tabs>
                <w:tab w:val="left" w:pos="600"/>
              </w:tabs>
              <w:ind w:left="459"/>
              <w:rPr>
                <w:rFonts w:ascii="Arial" w:hAnsi="Arial" w:cs="Arial"/>
                <w:sz w:val="8"/>
                <w:szCs w:val="8"/>
                <w:lang w:eastAsia="en-US"/>
              </w:rPr>
            </w:pPr>
          </w:p>
        </w:tc>
        <w:tc>
          <w:tcPr>
            <w:tcW w:w="2126" w:type="dxa"/>
          </w:tcPr>
          <w:p w:rsidR="001865E5" w:rsidRPr="00796506" w:rsidRDefault="001865E5" w:rsidP="00234649">
            <w:pPr>
              <w:rPr>
                <w:i/>
                <w:lang w:eastAsia="en-US"/>
              </w:rPr>
            </w:pPr>
          </w:p>
        </w:tc>
      </w:tr>
      <w:tr w:rsidR="001865E5" w:rsidRPr="00796506" w:rsidTr="00253022">
        <w:tc>
          <w:tcPr>
            <w:tcW w:w="2014" w:type="dxa"/>
            <w:vMerge/>
          </w:tcPr>
          <w:p w:rsidR="001865E5" w:rsidRPr="00796506" w:rsidRDefault="001865E5" w:rsidP="001865E5">
            <w:pPr>
              <w:numPr>
                <w:ilvl w:val="0"/>
                <w:numId w:val="2"/>
              </w:numPr>
              <w:rPr>
                <w:rFonts w:ascii="Arial" w:hAnsi="Arial" w:cs="Arial"/>
                <w:sz w:val="20"/>
                <w:szCs w:val="20"/>
                <w:lang w:eastAsia="en-US"/>
              </w:rPr>
            </w:pPr>
          </w:p>
        </w:tc>
        <w:tc>
          <w:tcPr>
            <w:tcW w:w="6095" w:type="dxa"/>
          </w:tcPr>
          <w:p w:rsidR="001865E5" w:rsidRDefault="00F90D0A" w:rsidP="00F90D0A">
            <w:pPr>
              <w:numPr>
                <w:ilvl w:val="1"/>
                <w:numId w:val="2"/>
              </w:numPr>
              <w:tabs>
                <w:tab w:val="left" w:pos="600"/>
              </w:tabs>
              <w:ind w:left="459" w:hanging="459"/>
              <w:rPr>
                <w:rFonts w:ascii="Arial" w:hAnsi="Arial" w:cs="Arial"/>
                <w:sz w:val="20"/>
                <w:szCs w:val="20"/>
                <w:lang w:eastAsia="en-US"/>
              </w:rPr>
            </w:pPr>
            <w:r w:rsidRPr="00F90D0A">
              <w:rPr>
                <w:rFonts w:ascii="Arial" w:hAnsi="Arial" w:cs="Arial"/>
                <w:sz w:val="20"/>
                <w:szCs w:val="20"/>
                <w:lang w:eastAsia="en-US"/>
              </w:rPr>
              <w:t>Pārtraucot apdrošināšanas polisi, prēmijas daļa par neizmantoto termiņu tiek aprēķināta proporcionāli apdrošināšanas polises darbības termiņa atlikušo dienu skaitam, neieturot nekādus atskaitījumus</w:t>
            </w:r>
            <w:r w:rsidR="00EB5EC3">
              <w:rPr>
                <w:rFonts w:ascii="Arial" w:hAnsi="Arial" w:cs="Arial"/>
                <w:sz w:val="20"/>
                <w:szCs w:val="20"/>
                <w:lang w:eastAsia="en-US"/>
              </w:rPr>
              <w:t>.</w:t>
            </w:r>
          </w:p>
          <w:p w:rsidR="00EB5EC3" w:rsidRPr="00EB5EC3" w:rsidRDefault="00EB5EC3" w:rsidP="00EB5EC3">
            <w:pPr>
              <w:tabs>
                <w:tab w:val="left" w:pos="600"/>
              </w:tabs>
              <w:ind w:left="459"/>
              <w:rPr>
                <w:rFonts w:ascii="Arial" w:hAnsi="Arial" w:cs="Arial"/>
                <w:sz w:val="8"/>
                <w:szCs w:val="8"/>
                <w:lang w:eastAsia="en-US"/>
              </w:rPr>
            </w:pPr>
          </w:p>
        </w:tc>
        <w:tc>
          <w:tcPr>
            <w:tcW w:w="2126" w:type="dxa"/>
          </w:tcPr>
          <w:p w:rsidR="001865E5" w:rsidRPr="00796506" w:rsidRDefault="001865E5" w:rsidP="00234649">
            <w:pPr>
              <w:jc w:val="center"/>
              <w:rPr>
                <w:lang w:eastAsia="en-US"/>
              </w:rPr>
            </w:pPr>
          </w:p>
        </w:tc>
      </w:tr>
      <w:tr w:rsidR="001865E5" w:rsidRPr="00796506" w:rsidTr="00253022">
        <w:tc>
          <w:tcPr>
            <w:tcW w:w="2014" w:type="dxa"/>
            <w:vMerge/>
          </w:tcPr>
          <w:p w:rsidR="001865E5" w:rsidRPr="00796506" w:rsidRDefault="001865E5" w:rsidP="001865E5">
            <w:pPr>
              <w:numPr>
                <w:ilvl w:val="0"/>
                <w:numId w:val="2"/>
              </w:numPr>
              <w:rPr>
                <w:rFonts w:ascii="Arial" w:hAnsi="Arial" w:cs="Arial"/>
                <w:sz w:val="20"/>
                <w:szCs w:val="20"/>
                <w:lang w:eastAsia="en-US"/>
              </w:rPr>
            </w:pPr>
          </w:p>
        </w:tc>
        <w:tc>
          <w:tcPr>
            <w:tcW w:w="6095" w:type="dxa"/>
            <w:tcBorders>
              <w:bottom w:val="single" w:sz="4" w:space="0" w:color="auto"/>
            </w:tcBorders>
          </w:tcPr>
          <w:p w:rsidR="001865E5" w:rsidRPr="00EB5EC3" w:rsidRDefault="001865E5" w:rsidP="00253022">
            <w:pPr>
              <w:numPr>
                <w:ilvl w:val="1"/>
                <w:numId w:val="2"/>
              </w:numPr>
              <w:tabs>
                <w:tab w:val="left" w:pos="459"/>
              </w:tabs>
              <w:ind w:left="459" w:hanging="422"/>
              <w:rPr>
                <w:rFonts w:ascii="Arial" w:hAnsi="Arial" w:cs="Arial"/>
                <w:b/>
                <w:sz w:val="20"/>
                <w:szCs w:val="20"/>
                <w:lang w:eastAsia="en-US"/>
              </w:rPr>
            </w:pPr>
            <w:r w:rsidRPr="00796506">
              <w:rPr>
                <w:rFonts w:ascii="Arial" w:hAnsi="Arial" w:cs="Arial"/>
                <w:sz w:val="20"/>
                <w:szCs w:val="20"/>
                <w:lang w:eastAsia="en-US"/>
              </w:rPr>
              <w:t xml:space="preserve">Pasūtītājs informāciju par notikušajiem negadījumiem var pieteikt elektroniskā formā, telefoniski vai arī </w:t>
            </w:r>
            <w:r w:rsidR="00F90D0A">
              <w:rPr>
                <w:rFonts w:ascii="Arial" w:hAnsi="Arial" w:cs="Arial"/>
                <w:sz w:val="20"/>
                <w:szCs w:val="20"/>
                <w:lang w:eastAsia="en-US"/>
              </w:rPr>
              <w:t xml:space="preserve">jebkurā </w:t>
            </w:r>
            <w:r w:rsidRPr="00796506">
              <w:rPr>
                <w:rFonts w:ascii="Arial" w:hAnsi="Arial" w:cs="Arial"/>
                <w:sz w:val="20"/>
                <w:szCs w:val="20"/>
                <w:lang w:eastAsia="en-US"/>
              </w:rPr>
              <w:t xml:space="preserve">Apdrošinātāja filiālē Latvijas teritorijā. </w:t>
            </w:r>
          </w:p>
          <w:p w:rsidR="00EB5EC3" w:rsidRPr="00EB5EC3" w:rsidRDefault="00EB5EC3" w:rsidP="00EB5EC3">
            <w:pPr>
              <w:tabs>
                <w:tab w:val="left" w:pos="459"/>
              </w:tabs>
              <w:ind w:left="459"/>
              <w:rPr>
                <w:rFonts w:ascii="Arial" w:hAnsi="Arial" w:cs="Arial"/>
                <w:b/>
                <w:sz w:val="8"/>
                <w:szCs w:val="8"/>
                <w:lang w:eastAsia="en-US"/>
              </w:rPr>
            </w:pPr>
          </w:p>
        </w:tc>
        <w:tc>
          <w:tcPr>
            <w:tcW w:w="2126" w:type="dxa"/>
          </w:tcPr>
          <w:p w:rsidR="001865E5" w:rsidRPr="00796506" w:rsidRDefault="001865E5" w:rsidP="00234649">
            <w:pPr>
              <w:rPr>
                <w:b/>
                <w:sz w:val="20"/>
                <w:szCs w:val="20"/>
                <w:lang w:eastAsia="en-US"/>
              </w:rPr>
            </w:pPr>
          </w:p>
        </w:tc>
      </w:tr>
      <w:tr w:rsidR="001865E5" w:rsidRPr="00796506" w:rsidTr="00253022">
        <w:tc>
          <w:tcPr>
            <w:tcW w:w="2014" w:type="dxa"/>
            <w:vMerge/>
          </w:tcPr>
          <w:p w:rsidR="001865E5" w:rsidRPr="00796506" w:rsidRDefault="001865E5" w:rsidP="001865E5">
            <w:pPr>
              <w:numPr>
                <w:ilvl w:val="0"/>
                <w:numId w:val="2"/>
              </w:numPr>
              <w:rPr>
                <w:rFonts w:ascii="Arial" w:hAnsi="Arial" w:cs="Arial"/>
                <w:sz w:val="20"/>
                <w:szCs w:val="20"/>
                <w:lang w:eastAsia="en-US"/>
              </w:rPr>
            </w:pPr>
          </w:p>
        </w:tc>
        <w:tc>
          <w:tcPr>
            <w:tcW w:w="6095" w:type="dxa"/>
            <w:tcBorders>
              <w:bottom w:val="single" w:sz="4" w:space="0" w:color="auto"/>
            </w:tcBorders>
          </w:tcPr>
          <w:p w:rsidR="001865E5" w:rsidRDefault="001865E5" w:rsidP="00253022">
            <w:pPr>
              <w:numPr>
                <w:ilvl w:val="1"/>
                <w:numId w:val="2"/>
              </w:numPr>
              <w:tabs>
                <w:tab w:val="left" w:pos="459"/>
              </w:tabs>
              <w:ind w:left="459" w:hanging="422"/>
              <w:rPr>
                <w:rFonts w:ascii="Arial" w:hAnsi="Arial" w:cs="Arial"/>
                <w:sz w:val="20"/>
                <w:szCs w:val="20"/>
                <w:lang w:eastAsia="en-US"/>
              </w:rPr>
            </w:pPr>
            <w:r w:rsidRPr="00796506">
              <w:rPr>
                <w:rFonts w:ascii="Arial" w:hAnsi="Arial" w:cs="Arial"/>
                <w:sz w:val="20"/>
                <w:szCs w:val="20"/>
                <w:lang w:eastAsia="en-US"/>
              </w:rPr>
              <w:t>Bojājumu gadījumā, ja transportlīdzeklis drīkst turpināt piedalīties ceļu satiksmē, apdrošinātājam ir jānodrošina operatīva – ne vēlāk kā 5 (piecu) darba dienu laikā - bojātā transportlīdzekļa apskate (ko veic apdrošinātāja eksperts) Jelgavas novada un Jelgavas pilsētas teritorijā.</w:t>
            </w:r>
          </w:p>
          <w:p w:rsidR="00EB5EC3" w:rsidRPr="00EB5EC3" w:rsidRDefault="00EB5EC3" w:rsidP="00EB5EC3">
            <w:pPr>
              <w:tabs>
                <w:tab w:val="left" w:pos="459"/>
              </w:tabs>
              <w:ind w:left="459"/>
              <w:rPr>
                <w:rFonts w:ascii="Arial" w:hAnsi="Arial" w:cs="Arial"/>
                <w:sz w:val="8"/>
                <w:szCs w:val="8"/>
                <w:lang w:eastAsia="en-US"/>
              </w:rPr>
            </w:pPr>
          </w:p>
        </w:tc>
        <w:tc>
          <w:tcPr>
            <w:tcW w:w="2126" w:type="dxa"/>
          </w:tcPr>
          <w:p w:rsidR="001865E5" w:rsidRPr="00796506" w:rsidRDefault="001865E5" w:rsidP="00234649">
            <w:pPr>
              <w:rPr>
                <w:b/>
                <w:sz w:val="20"/>
                <w:szCs w:val="20"/>
                <w:lang w:eastAsia="en-US"/>
              </w:rPr>
            </w:pPr>
          </w:p>
        </w:tc>
      </w:tr>
      <w:tr w:rsidR="001865E5" w:rsidRPr="00796506" w:rsidTr="00253022">
        <w:tc>
          <w:tcPr>
            <w:tcW w:w="2014" w:type="dxa"/>
            <w:vMerge/>
          </w:tcPr>
          <w:p w:rsidR="001865E5" w:rsidRPr="00796506" w:rsidRDefault="001865E5" w:rsidP="00234649">
            <w:pPr>
              <w:rPr>
                <w:rFonts w:ascii="Arial" w:hAnsi="Arial" w:cs="Arial"/>
                <w:sz w:val="20"/>
                <w:szCs w:val="20"/>
                <w:lang w:eastAsia="en-US"/>
              </w:rPr>
            </w:pPr>
          </w:p>
        </w:tc>
        <w:tc>
          <w:tcPr>
            <w:tcW w:w="6095" w:type="dxa"/>
            <w:tcBorders>
              <w:bottom w:val="single" w:sz="4" w:space="0" w:color="auto"/>
            </w:tcBorders>
          </w:tcPr>
          <w:p w:rsidR="001865E5" w:rsidRDefault="001865E5" w:rsidP="00253022">
            <w:pPr>
              <w:numPr>
                <w:ilvl w:val="1"/>
                <w:numId w:val="2"/>
              </w:numPr>
              <w:tabs>
                <w:tab w:val="left" w:pos="459"/>
              </w:tabs>
              <w:ind w:left="459" w:hanging="422"/>
              <w:rPr>
                <w:rFonts w:ascii="Arial" w:hAnsi="Arial" w:cs="Arial"/>
                <w:color w:val="000000"/>
                <w:sz w:val="20"/>
                <w:szCs w:val="20"/>
                <w:lang w:eastAsia="en-US"/>
              </w:rPr>
            </w:pPr>
            <w:r w:rsidRPr="00796506">
              <w:rPr>
                <w:rFonts w:ascii="Arial" w:hAnsi="Arial" w:cs="Arial"/>
                <w:color w:val="000000"/>
                <w:sz w:val="20"/>
                <w:szCs w:val="20"/>
                <w:lang w:eastAsia="en-US"/>
              </w:rPr>
              <w:t>Apdrošinātājs informē pasūtītāju telefoniski vai elektroniskā formā par atlīdzības pieteikuma saņemšanu un apstiprinātās remonta tāmes nosūtīšanu.</w:t>
            </w:r>
          </w:p>
          <w:p w:rsidR="00EB5EC3" w:rsidRPr="00EB5EC3" w:rsidRDefault="00EB5EC3" w:rsidP="00EB5EC3">
            <w:pPr>
              <w:tabs>
                <w:tab w:val="left" w:pos="459"/>
              </w:tabs>
              <w:ind w:left="459"/>
              <w:rPr>
                <w:rFonts w:ascii="Arial" w:hAnsi="Arial" w:cs="Arial"/>
                <w:color w:val="000000"/>
                <w:sz w:val="8"/>
                <w:szCs w:val="8"/>
                <w:lang w:eastAsia="en-US"/>
              </w:rPr>
            </w:pPr>
          </w:p>
        </w:tc>
        <w:tc>
          <w:tcPr>
            <w:tcW w:w="2126" w:type="dxa"/>
          </w:tcPr>
          <w:p w:rsidR="001865E5" w:rsidRPr="00796506" w:rsidRDefault="001865E5" w:rsidP="00234649">
            <w:pPr>
              <w:jc w:val="center"/>
              <w:rPr>
                <w:b/>
                <w:lang w:eastAsia="en-US"/>
              </w:rPr>
            </w:pPr>
          </w:p>
        </w:tc>
      </w:tr>
      <w:tr w:rsidR="001865E5" w:rsidRPr="00796506" w:rsidTr="00253022">
        <w:tc>
          <w:tcPr>
            <w:tcW w:w="2014" w:type="dxa"/>
            <w:vMerge/>
            <w:tcBorders>
              <w:bottom w:val="nil"/>
            </w:tcBorders>
          </w:tcPr>
          <w:p w:rsidR="001865E5" w:rsidRPr="00796506" w:rsidRDefault="001865E5" w:rsidP="00234649">
            <w:pPr>
              <w:rPr>
                <w:rFonts w:ascii="Arial" w:hAnsi="Arial" w:cs="Arial"/>
                <w:sz w:val="20"/>
                <w:szCs w:val="20"/>
                <w:lang w:eastAsia="en-US"/>
              </w:rPr>
            </w:pPr>
          </w:p>
        </w:tc>
        <w:tc>
          <w:tcPr>
            <w:tcW w:w="6095" w:type="dxa"/>
            <w:tcBorders>
              <w:bottom w:val="single" w:sz="4" w:space="0" w:color="auto"/>
            </w:tcBorders>
          </w:tcPr>
          <w:p w:rsidR="001865E5" w:rsidRDefault="000C5EEA" w:rsidP="00253022">
            <w:pPr>
              <w:numPr>
                <w:ilvl w:val="1"/>
                <w:numId w:val="2"/>
              </w:numPr>
              <w:tabs>
                <w:tab w:val="left" w:pos="459"/>
              </w:tabs>
              <w:ind w:left="459" w:hanging="459"/>
              <w:rPr>
                <w:rFonts w:ascii="Arial" w:hAnsi="Arial" w:cs="Arial"/>
                <w:sz w:val="20"/>
                <w:szCs w:val="20"/>
                <w:lang w:eastAsia="en-US"/>
              </w:rPr>
            </w:pPr>
            <w:r>
              <w:rPr>
                <w:rFonts w:ascii="Arial" w:hAnsi="Arial" w:cs="Arial"/>
                <w:sz w:val="20"/>
                <w:szCs w:val="20"/>
                <w:lang w:eastAsia="en-US"/>
              </w:rPr>
              <w:t>Pasūtītājam ir tiesības pēc apdrošināšanas gadījuma iestāšanās remontēt transportlīdzekļus brīvi izvēlētā servisā. Parasti tie tiek izvēlēti iepirkuma kārtībā.</w:t>
            </w:r>
          </w:p>
          <w:p w:rsidR="00EB5EC3" w:rsidRPr="00EB5EC3" w:rsidRDefault="00EB5EC3" w:rsidP="00EB5EC3">
            <w:pPr>
              <w:tabs>
                <w:tab w:val="left" w:pos="459"/>
              </w:tabs>
              <w:ind w:left="459"/>
              <w:rPr>
                <w:rFonts w:ascii="Arial" w:hAnsi="Arial" w:cs="Arial"/>
                <w:sz w:val="8"/>
                <w:szCs w:val="8"/>
                <w:lang w:eastAsia="en-US"/>
              </w:rPr>
            </w:pPr>
          </w:p>
        </w:tc>
        <w:tc>
          <w:tcPr>
            <w:tcW w:w="2126" w:type="dxa"/>
          </w:tcPr>
          <w:p w:rsidR="001865E5" w:rsidRPr="00796506" w:rsidRDefault="001865E5" w:rsidP="00234649">
            <w:pPr>
              <w:jc w:val="center"/>
              <w:rPr>
                <w:b/>
                <w:lang w:eastAsia="en-US"/>
              </w:rPr>
            </w:pPr>
          </w:p>
        </w:tc>
      </w:tr>
      <w:tr w:rsidR="0037251F" w:rsidRPr="00796506" w:rsidTr="00253022">
        <w:tc>
          <w:tcPr>
            <w:tcW w:w="2014" w:type="dxa"/>
            <w:tcBorders>
              <w:top w:val="nil"/>
              <w:left w:val="single" w:sz="4" w:space="0" w:color="auto"/>
              <w:bottom w:val="single" w:sz="4" w:space="0" w:color="auto"/>
              <w:right w:val="single" w:sz="4" w:space="0" w:color="auto"/>
            </w:tcBorders>
          </w:tcPr>
          <w:p w:rsidR="0037251F" w:rsidRPr="00796506" w:rsidRDefault="0037251F" w:rsidP="00234649">
            <w:pPr>
              <w:rPr>
                <w:rFonts w:ascii="Arial" w:hAnsi="Arial" w:cs="Arial"/>
                <w:sz w:val="20"/>
                <w:szCs w:val="20"/>
                <w:lang w:eastAsia="en-US"/>
              </w:rPr>
            </w:pPr>
          </w:p>
        </w:tc>
        <w:tc>
          <w:tcPr>
            <w:tcW w:w="6095" w:type="dxa"/>
            <w:tcBorders>
              <w:left w:val="single" w:sz="4" w:space="0" w:color="auto"/>
              <w:bottom w:val="single" w:sz="4" w:space="0" w:color="auto"/>
            </w:tcBorders>
          </w:tcPr>
          <w:p w:rsidR="00755107" w:rsidRDefault="000C5EEA" w:rsidP="00253022">
            <w:pPr>
              <w:numPr>
                <w:ilvl w:val="1"/>
                <w:numId w:val="2"/>
              </w:numPr>
              <w:tabs>
                <w:tab w:val="left" w:pos="317"/>
              </w:tabs>
              <w:rPr>
                <w:rFonts w:ascii="Arial" w:hAnsi="Arial" w:cs="Arial"/>
                <w:color w:val="000000"/>
                <w:sz w:val="20"/>
                <w:szCs w:val="20"/>
                <w:lang w:eastAsia="en-US"/>
              </w:rPr>
            </w:pPr>
            <w:r w:rsidRPr="000C5EEA">
              <w:rPr>
                <w:rFonts w:ascii="Arial" w:hAnsi="Arial" w:cs="Arial"/>
                <w:color w:val="000000"/>
                <w:sz w:val="20"/>
                <w:szCs w:val="20"/>
                <w:lang w:eastAsia="en-US"/>
              </w:rPr>
              <w:t>Apdrošinātā</w:t>
            </w:r>
            <w:r>
              <w:rPr>
                <w:rFonts w:ascii="Arial" w:hAnsi="Arial" w:cs="Arial"/>
                <w:color w:val="000000"/>
                <w:sz w:val="20"/>
                <w:szCs w:val="20"/>
                <w:lang w:eastAsia="en-US"/>
              </w:rPr>
              <w:t>js nevar atteikt atlīdzību, ja t</w:t>
            </w:r>
            <w:r w:rsidRPr="000C5EEA">
              <w:rPr>
                <w:rFonts w:ascii="Arial" w:hAnsi="Arial" w:cs="Arial"/>
                <w:color w:val="000000"/>
                <w:sz w:val="20"/>
                <w:szCs w:val="20"/>
                <w:lang w:eastAsia="en-US"/>
              </w:rPr>
              <w:t xml:space="preserve">ransportlīdzekļu apskate un fotografēšana tiek veikta izlases kārtībā līdz </w:t>
            </w:r>
            <w:r w:rsidR="00755107">
              <w:rPr>
                <w:rFonts w:ascii="Arial" w:hAnsi="Arial" w:cs="Arial"/>
                <w:color w:val="000000"/>
                <w:sz w:val="20"/>
                <w:szCs w:val="20"/>
                <w:lang w:eastAsia="en-US"/>
              </w:rPr>
              <w:t>10 (</w:t>
            </w:r>
            <w:r w:rsidRPr="000C5EEA">
              <w:rPr>
                <w:rFonts w:ascii="Arial" w:hAnsi="Arial" w:cs="Arial"/>
                <w:color w:val="000000"/>
                <w:sz w:val="20"/>
                <w:szCs w:val="20"/>
                <w:lang w:eastAsia="en-US"/>
              </w:rPr>
              <w:t>desmit) transportlīdz</w:t>
            </w:r>
            <w:r>
              <w:rPr>
                <w:rFonts w:ascii="Arial" w:hAnsi="Arial" w:cs="Arial"/>
                <w:color w:val="000000"/>
                <w:sz w:val="20"/>
                <w:szCs w:val="20"/>
                <w:lang w:eastAsia="en-US"/>
              </w:rPr>
              <w:t xml:space="preserve">ekļiem pēc Pretendenta izvēles </w:t>
            </w:r>
            <w:r w:rsidR="0037251F" w:rsidRPr="00796506">
              <w:rPr>
                <w:rFonts w:ascii="Arial" w:hAnsi="Arial" w:cs="Arial"/>
                <w:color w:val="000000"/>
                <w:sz w:val="20"/>
                <w:szCs w:val="20"/>
                <w:lang w:eastAsia="en-US"/>
              </w:rPr>
              <w:t>pirms apdrošināšanas līguma slēgšanas, taču ne vēlāk kā 2 (divu) nedēļu laikā pēc apdro</w:t>
            </w:r>
            <w:r w:rsidR="00755107">
              <w:rPr>
                <w:rFonts w:ascii="Arial" w:hAnsi="Arial" w:cs="Arial"/>
                <w:color w:val="000000"/>
                <w:sz w:val="20"/>
                <w:szCs w:val="20"/>
                <w:lang w:eastAsia="en-US"/>
              </w:rPr>
              <w:t>šināšanas līguma spēkā stāšanās.</w:t>
            </w:r>
          </w:p>
          <w:p w:rsidR="00253022" w:rsidRPr="00253022" w:rsidRDefault="00253022" w:rsidP="00253022">
            <w:pPr>
              <w:tabs>
                <w:tab w:val="left" w:pos="317"/>
              </w:tabs>
              <w:ind w:left="360"/>
              <w:rPr>
                <w:rFonts w:ascii="Arial" w:hAnsi="Arial" w:cs="Arial"/>
                <w:color w:val="000000"/>
                <w:sz w:val="12"/>
                <w:szCs w:val="12"/>
                <w:lang w:eastAsia="en-US"/>
              </w:rPr>
            </w:pPr>
          </w:p>
          <w:p w:rsidR="00EB5EC3" w:rsidRPr="00EB5EC3" w:rsidRDefault="00EB5EC3" w:rsidP="00EB5EC3">
            <w:pPr>
              <w:tabs>
                <w:tab w:val="left" w:pos="317"/>
              </w:tabs>
              <w:ind w:left="360"/>
              <w:rPr>
                <w:rFonts w:ascii="Arial" w:hAnsi="Arial" w:cs="Arial"/>
                <w:color w:val="000000"/>
                <w:sz w:val="8"/>
                <w:szCs w:val="8"/>
                <w:lang w:eastAsia="en-US"/>
              </w:rPr>
            </w:pPr>
          </w:p>
        </w:tc>
        <w:tc>
          <w:tcPr>
            <w:tcW w:w="2126" w:type="dxa"/>
          </w:tcPr>
          <w:p w:rsidR="0037251F" w:rsidRPr="00796506" w:rsidRDefault="0037251F" w:rsidP="00234649">
            <w:pPr>
              <w:jc w:val="center"/>
              <w:rPr>
                <w:b/>
                <w:lang w:eastAsia="en-US"/>
              </w:rPr>
            </w:pPr>
          </w:p>
        </w:tc>
      </w:tr>
    </w:tbl>
    <w:p w:rsidR="00253022" w:rsidRDefault="00253022"/>
    <w:p w:rsidR="00253022" w:rsidRDefault="00253022"/>
    <w:p w:rsidR="00253022" w:rsidRDefault="00253022"/>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0"/>
        <w:gridCol w:w="2126"/>
      </w:tblGrid>
      <w:tr w:rsidR="001865E5" w:rsidRPr="00796506" w:rsidTr="00200788">
        <w:tc>
          <w:tcPr>
            <w:tcW w:w="10206" w:type="dxa"/>
            <w:gridSpan w:val="2"/>
            <w:shd w:val="clear" w:color="auto" w:fill="F2F2F2"/>
          </w:tcPr>
          <w:p w:rsidR="001865E5" w:rsidRDefault="001865E5" w:rsidP="00CB12F7">
            <w:pPr>
              <w:pStyle w:val="ListParagraph"/>
              <w:numPr>
                <w:ilvl w:val="0"/>
                <w:numId w:val="2"/>
              </w:numPr>
              <w:jc w:val="center"/>
              <w:rPr>
                <w:rFonts w:ascii="Arial" w:hAnsi="Arial" w:cs="Arial"/>
                <w:b/>
                <w:sz w:val="20"/>
                <w:szCs w:val="20"/>
                <w:lang w:eastAsia="en-US"/>
              </w:rPr>
            </w:pPr>
            <w:r w:rsidRPr="00CB12F7">
              <w:rPr>
                <w:rFonts w:ascii="Arial" w:hAnsi="Arial" w:cs="Arial"/>
                <w:b/>
                <w:sz w:val="20"/>
                <w:szCs w:val="20"/>
                <w:lang w:eastAsia="en-US"/>
              </w:rPr>
              <w:t xml:space="preserve">Pretendenta uzlabotais piedāvājums </w:t>
            </w:r>
            <w:r w:rsidR="00463573" w:rsidRPr="00CB12F7">
              <w:rPr>
                <w:rFonts w:ascii="Arial" w:hAnsi="Arial" w:cs="Arial"/>
                <w:b/>
                <w:sz w:val="20"/>
                <w:szCs w:val="20"/>
                <w:lang w:eastAsia="en-US"/>
              </w:rPr>
              <w:t xml:space="preserve">papildus </w:t>
            </w:r>
            <w:r w:rsidRPr="00CB12F7">
              <w:rPr>
                <w:rFonts w:ascii="Arial" w:hAnsi="Arial" w:cs="Arial"/>
                <w:b/>
                <w:sz w:val="20"/>
                <w:szCs w:val="20"/>
                <w:lang w:eastAsia="en-US"/>
              </w:rPr>
              <w:t>punktu piešķiršanai</w:t>
            </w:r>
          </w:p>
          <w:p w:rsidR="00B07062" w:rsidRPr="00CB12F7" w:rsidRDefault="00B07062" w:rsidP="00B07062">
            <w:pPr>
              <w:pStyle w:val="ListParagraph"/>
              <w:ind w:left="360"/>
              <w:rPr>
                <w:rFonts w:ascii="Arial" w:hAnsi="Arial" w:cs="Arial"/>
                <w:b/>
                <w:sz w:val="20"/>
                <w:szCs w:val="20"/>
                <w:lang w:eastAsia="en-US"/>
              </w:rPr>
            </w:pPr>
          </w:p>
        </w:tc>
      </w:tr>
      <w:tr w:rsidR="001865E5" w:rsidRPr="00796506" w:rsidTr="00200788">
        <w:tblPrEx>
          <w:tblLook w:val="04A0" w:firstRow="1" w:lastRow="0" w:firstColumn="1" w:lastColumn="0" w:noHBand="0" w:noVBand="1"/>
        </w:tblPrEx>
        <w:trPr>
          <w:trHeight w:val="1543"/>
        </w:trPr>
        <w:tc>
          <w:tcPr>
            <w:tcW w:w="8080" w:type="dxa"/>
            <w:tcBorders>
              <w:right w:val="single" w:sz="4" w:space="0" w:color="auto"/>
            </w:tcBorders>
            <w:shd w:val="clear" w:color="auto" w:fill="FFFFFF"/>
            <w:vAlign w:val="center"/>
          </w:tcPr>
          <w:p w:rsidR="001865E5" w:rsidRPr="00CB12F7" w:rsidRDefault="001865E5" w:rsidP="00CB12F7">
            <w:pPr>
              <w:pStyle w:val="ListParagraph"/>
              <w:numPr>
                <w:ilvl w:val="1"/>
                <w:numId w:val="12"/>
              </w:numPr>
              <w:ind w:left="346" w:hanging="426"/>
              <w:rPr>
                <w:rFonts w:ascii="Arial" w:hAnsi="Arial" w:cs="Arial"/>
                <w:sz w:val="20"/>
                <w:szCs w:val="20"/>
                <w:lang w:eastAsia="en-US"/>
              </w:rPr>
            </w:pPr>
            <w:r w:rsidRPr="00CB12F7">
              <w:rPr>
                <w:rFonts w:ascii="Arial" w:hAnsi="Arial" w:cs="Arial"/>
                <w:sz w:val="20"/>
                <w:szCs w:val="20"/>
                <w:lang w:eastAsia="en-US"/>
              </w:rPr>
              <w:t>Apdrošināšana ir spēkā arī sekojošos gadījumos: šķērsojot krustojumu pie neatļauta signāla; neievērojot dzelzceļa pārbrauktuves šķērsošanas noteikumus; neievērojot ceļa zīmi „Neapstājoties tālāk braukt aizliegts”, kā arī aizlieguma un rīkojuma ceļa zīmes; aizliegtās vietās šķērsojot ceļa apzīmējumu „nepārtraukta līnija” vai „dubulta nepārtraukta līnija” vai atrodoties pretējā virziena braukšanas joslā ceļu posmos, kur ir ceļa apzīmējums „nepārtraukta līnija” vai „dubulta nepārtraukta līnija”.</w:t>
            </w:r>
          </w:p>
        </w:tc>
        <w:tc>
          <w:tcPr>
            <w:tcW w:w="2126" w:type="dxa"/>
            <w:tcBorders>
              <w:left w:val="single" w:sz="4" w:space="0" w:color="auto"/>
              <w:bottom w:val="nil"/>
            </w:tcBorders>
            <w:shd w:val="clear" w:color="auto" w:fill="FFFFFF"/>
            <w:vAlign w:val="center"/>
          </w:tcPr>
          <w:p w:rsidR="001865E5" w:rsidRPr="00796506" w:rsidRDefault="001865E5" w:rsidP="00234649">
            <w:pPr>
              <w:jc w:val="center"/>
              <w:rPr>
                <w:b/>
                <w:lang w:eastAsia="en-US"/>
              </w:rPr>
            </w:pPr>
          </w:p>
        </w:tc>
      </w:tr>
      <w:tr w:rsidR="001865E5" w:rsidRPr="00796506" w:rsidTr="00200788">
        <w:trPr>
          <w:trHeight w:val="79"/>
        </w:trPr>
        <w:tc>
          <w:tcPr>
            <w:tcW w:w="8080" w:type="dxa"/>
          </w:tcPr>
          <w:p w:rsidR="001865E5" w:rsidRPr="00796506" w:rsidRDefault="001865E5" w:rsidP="00CB12F7">
            <w:pPr>
              <w:pStyle w:val="ListParagraph"/>
              <w:numPr>
                <w:ilvl w:val="1"/>
                <w:numId w:val="12"/>
              </w:numPr>
              <w:ind w:left="346" w:hanging="426"/>
              <w:rPr>
                <w:rFonts w:ascii="Arial" w:hAnsi="Arial" w:cs="Arial"/>
                <w:sz w:val="20"/>
                <w:szCs w:val="20"/>
                <w:lang w:eastAsia="en-US"/>
              </w:rPr>
            </w:pPr>
            <w:r w:rsidRPr="00796506">
              <w:rPr>
                <w:rFonts w:ascii="Arial" w:hAnsi="Arial" w:cs="Arial"/>
                <w:sz w:val="20"/>
                <w:szCs w:val="20"/>
                <w:lang w:eastAsia="en-US"/>
              </w:rPr>
              <w:t>Tiek atlīdzināti zaudējumi arī par ierīci, kas izraisījusi aizdegšanos.</w:t>
            </w:r>
          </w:p>
        </w:tc>
        <w:tc>
          <w:tcPr>
            <w:tcW w:w="2126" w:type="dxa"/>
          </w:tcPr>
          <w:p w:rsidR="001865E5" w:rsidRPr="00796506" w:rsidRDefault="001865E5" w:rsidP="00234649">
            <w:pPr>
              <w:rPr>
                <w:i/>
                <w:sz w:val="20"/>
                <w:szCs w:val="20"/>
                <w:lang w:eastAsia="en-US"/>
              </w:rPr>
            </w:pPr>
          </w:p>
        </w:tc>
      </w:tr>
      <w:tr w:rsidR="001865E5" w:rsidRPr="00796506" w:rsidTr="00200788">
        <w:trPr>
          <w:trHeight w:val="380"/>
        </w:trPr>
        <w:tc>
          <w:tcPr>
            <w:tcW w:w="8080" w:type="dxa"/>
          </w:tcPr>
          <w:p w:rsidR="001865E5" w:rsidRPr="00796506" w:rsidRDefault="001865E5" w:rsidP="00CB12F7">
            <w:pPr>
              <w:pStyle w:val="ListParagraph"/>
              <w:numPr>
                <w:ilvl w:val="1"/>
                <w:numId w:val="12"/>
              </w:numPr>
              <w:ind w:left="346" w:hanging="426"/>
              <w:rPr>
                <w:rFonts w:ascii="Arial" w:hAnsi="Arial" w:cs="Arial"/>
                <w:sz w:val="20"/>
                <w:szCs w:val="20"/>
                <w:lang w:eastAsia="en-US"/>
              </w:rPr>
            </w:pPr>
            <w:r w:rsidRPr="00796506">
              <w:rPr>
                <w:rFonts w:ascii="Arial" w:hAnsi="Arial" w:cs="Arial"/>
                <w:sz w:val="20"/>
                <w:szCs w:val="20"/>
                <w:lang w:eastAsia="en-US"/>
              </w:rPr>
              <w:t>Apdrošināšanas atlīdzība netiek samazināta gadījumā, kad transportlīdzekļa zādzība tiek veikta, izmantojot transportlīdzekļa atslēgas, kuras iegūtas zādzības rezultātā.</w:t>
            </w:r>
          </w:p>
        </w:tc>
        <w:tc>
          <w:tcPr>
            <w:tcW w:w="2126" w:type="dxa"/>
          </w:tcPr>
          <w:p w:rsidR="001865E5" w:rsidRPr="00796506" w:rsidRDefault="001865E5" w:rsidP="00234649">
            <w:pPr>
              <w:ind w:left="3338"/>
              <w:rPr>
                <w:b/>
                <w:lang w:eastAsia="en-US"/>
              </w:rPr>
            </w:pPr>
          </w:p>
          <w:p w:rsidR="001865E5" w:rsidRPr="00796506" w:rsidRDefault="001865E5" w:rsidP="00234649">
            <w:pPr>
              <w:rPr>
                <w:lang w:eastAsia="en-US"/>
              </w:rPr>
            </w:pPr>
          </w:p>
        </w:tc>
      </w:tr>
      <w:tr w:rsidR="001865E5" w:rsidRPr="00796506" w:rsidTr="00200788">
        <w:trPr>
          <w:trHeight w:val="380"/>
        </w:trPr>
        <w:tc>
          <w:tcPr>
            <w:tcW w:w="8080" w:type="dxa"/>
          </w:tcPr>
          <w:p w:rsidR="001865E5" w:rsidRPr="00B07062" w:rsidRDefault="001865E5" w:rsidP="00CB12F7">
            <w:pPr>
              <w:pStyle w:val="ListParagraph"/>
              <w:numPr>
                <w:ilvl w:val="1"/>
                <w:numId w:val="13"/>
              </w:numPr>
              <w:ind w:left="346" w:hanging="426"/>
              <w:rPr>
                <w:rFonts w:ascii="Arial" w:hAnsi="Arial" w:cs="Arial"/>
                <w:sz w:val="20"/>
                <w:szCs w:val="20"/>
                <w:lang w:eastAsia="en-US"/>
              </w:rPr>
            </w:pPr>
            <w:r w:rsidRPr="00B07062">
              <w:rPr>
                <w:rFonts w:ascii="Arial" w:hAnsi="Arial" w:cs="Arial"/>
                <w:sz w:val="20"/>
                <w:szCs w:val="20"/>
                <w:lang w:eastAsia="en-US"/>
              </w:rPr>
              <w:t>Aizdedzes atslēgu un/vai drošības sistēmu</w:t>
            </w:r>
            <w:r w:rsidR="008C2F80" w:rsidRPr="00B07062">
              <w:rPr>
                <w:rFonts w:ascii="Arial" w:hAnsi="Arial" w:cs="Arial"/>
                <w:sz w:val="20"/>
                <w:szCs w:val="20"/>
                <w:lang w:eastAsia="en-US"/>
              </w:rPr>
              <w:t xml:space="preserve">, </w:t>
            </w:r>
            <w:r w:rsidRPr="00B07062">
              <w:rPr>
                <w:rFonts w:ascii="Arial" w:hAnsi="Arial" w:cs="Arial"/>
                <w:sz w:val="20"/>
                <w:szCs w:val="20"/>
                <w:lang w:eastAsia="en-US"/>
              </w:rPr>
              <w:t>nozagšanas vai nolaupīšanas gadījumā tiek segtas aizdedzes atslēgu un/vai drošības sistēmu</w:t>
            </w:r>
            <w:r w:rsidR="008C2F80" w:rsidRPr="00B07062">
              <w:rPr>
                <w:rFonts w:ascii="Arial" w:hAnsi="Arial" w:cs="Arial"/>
                <w:sz w:val="20"/>
                <w:szCs w:val="20"/>
                <w:lang w:eastAsia="en-US"/>
              </w:rPr>
              <w:t xml:space="preserve"> </w:t>
            </w:r>
            <w:r w:rsidRPr="00B07062">
              <w:rPr>
                <w:rFonts w:ascii="Arial" w:hAnsi="Arial" w:cs="Arial"/>
                <w:sz w:val="20"/>
                <w:szCs w:val="20"/>
                <w:lang w:eastAsia="en-US"/>
              </w:rPr>
              <w:t>atjaunošanas izmaksas</w:t>
            </w:r>
          </w:p>
        </w:tc>
        <w:tc>
          <w:tcPr>
            <w:tcW w:w="2126" w:type="dxa"/>
          </w:tcPr>
          <w:p w:rsidR="001865E5" w:rsidRPr="00796506" w:rsidRDefault="001865E5" w:rsidP="00234649">
            <w:pPr>
              <w:ind w:left="3338"/>
              <w:rPr>
                <w:b/>
                <w:lang w:eastAsia="en-US"/>
              </w:rPr>
            </w:pPr>
          </w:p>
        </w:tc>
      </w:tr>
      <w:tr w:rsidR="001B6060" w:rsidRPr="00796506" w:rsidTr="00200788">
        <w:trPr>
          <w:trHeight w:val="213"/>
        </w:trPr>
        <w:tc>
          <w:tcPr>
            <w:tcW w:w="8080" w:type="dxa"/>
            <w:shd w:val="clear" w:color="auto" w:fill="auto"/>
          </w:tcPr>
          <w:p w:rsidR="001B6060" w:rsidRPr="00B07062" w:rsidRDefault="001B6060" w:rsidP="00CB12F7">
            <w:pPr>
              <w:pStyle w:val="ListParagraph"/>
              <w:numPr>
                <w:ilvl w:val="1"/>
                <w:numId w:val="14"/>
              </w:numPr>
              <w:ind w:left="346" w:hanging="426"/>
              <w:rPr>
                <w:rFonts w:ascii="Arial" w:hAnsi="Arial" w:cs="Arial"/>
                <w:sz w:val="20"/>
                <w:szCs w:val="20"/>
                <w:lang w:eastAsia="en-US"/>
              </w:rPr>
            </w:pPr>
            <w:r w:rsidRPr="00B07062">
              <w:rPr>
                <w:rFonts w:ascii="Arial" w:hAnsi="Arial" w:cs="Arial"/>
                <w:sz w:val="20"/>
                <w:szCs w:val="20"/>
                <w:lang w:eastAsia="en-US"/>
              </w:rPr>
              <w:t>Transportlīdzekļa tehniskās apliecības nozagšanas vai nolaupīšanas gadījumā tiek segtas transportlīdzekļa tehniskās apliecības atjaunošanas izmaksas</w:t>
            </w:r>
          </w:p>
        </w:tc>
        <w:tc>
          <w:tcPr>
            <w:tcW w:w="2126" w:type="dxa"/>
          </w:tcPr>
          <w:p w:rsidR="001B6060" w:rsidRPr="00796506" w:rsidRDefault="001B6060" w:rsidP="00234649">
            <w:pPr>
              <w:rPr>
                <w:i/>
                <w:sz w:val="20"/>
                <w:szCs w:val="20"/>
                <w:lang w:eastAsia="en-US"/>
              </w:rPr>
            </w:pPr>
          </w:p>
        </w:tc>
      </w:tr>
      <w:tr w:rsidR="001865E5" w:rsidRPr="00796506" w:rsidTr="00200788">
        <w:trPr>
          <w:trHeight w:val="213"/>
        </w:trPr>
        <w:tc>
          <w:tcPr>
            <w:tcW w:w="8080" w:type="dxa"/>
            <w:shd w:val="clear" w:color="auto" w:fill="auto"/>
          </w:tcPr>
          <w:p w:rsidR="001865E5" w:rsidRPr="00B07062" w:rsidRDefault="001865E5" w:rsidP="00CB12F7">
            <w:pPr>
              <w:pStyle w:val="ListParagraph"/>
              <w:numPr>
                <w:ilvl w:val="1"/>
                <w:numId w:val="14"/>
              </w:numPr>
              <w:ind w:left="346" w:hanging="426"/>
              <w:rPr>
                <w:rFonts w:ascii="Arial" w:hAnsi="Arial" w:cs="Arial"/>
                <w:sz w:val="20"/>
                <w:szCs w:val="20"/>
                <w:lang w:eastAsia="en-US"/>
              </w:rPr>
            </w:pPr>
            <w:r w:rsidRPr="00B07062">
              <w:rPr>
                <w:rFonts w:ascii="Arial" w:hAnsi="Arial" w:cs="Arial"/>
                <w:sz w:val="20"/>
                <w:szCs w:val="20"/>
                <w:lang w:eastAsia="en-US"/>
              </w:rPr>
              <w:t>Tiek segti bojājumi, kas transportlīdzeklim nodarīti, kamēr tas bijis nozagts.</w:t>
            </w:r>
            <w:r w:rsidR="0086517D" w:rsidRPr="00B07062">
              <w:rPr>
                <w:rFonts w:ascii="Arial" w:eastAsia="Calibri" w:hAnsi="Arial" w:cs="Arial"/>
                <w:sz w:val="20"/>
                <w:szCs w:val="20"/>
              </w:rPr>
              <w:t xml:space="preserve"> Netiek piemērots pašrisks bojājumiem, kas nodarīti transportlīdzeklim atrodoties svešā valdījumā.</w:t>
            </w:r>
          </w:p>
        </w:tc>
        <w:tc>
          <w:tcPr>
            <w:tcW w:w="2126" w:type="dxa"/>
          </w:tcPr>
          <w:p w:rsidR="001865E5" w:rsidRPr="00796506" w:rsidRDefault="001865E5" w:rsidP="00234649">
            <w:pPr>
              <w:rPr>
                <w:i/>
                <w:sz w:val="20"/>
                <w:szCs w:val="20"/>
                <w:lang w:eastAsia="en-US"/>
              </w:rPr>
            </w:pPr>
          </w:p>
        </w:tc>
      </w:tr>
      <w:tr w:rsidR="001865E5" w:rsidRPr="00796506" w:rsidTr="00200788">
        <w:trPr>
          <w:trHeight w:val="213"/>
        </w:trPr>
        <w:tc>
          <w:tcPr>
            <w:tcW w:w="8080" w:type="dxa"/>
          </w:tcPr>
          <w:p w:rsidR="005932AE" w:rsidRPr="00B07062" w:rsidRDefault="00CB12F7" w:rsidP="00EB5EC3">
            <w:pPr>
              <w:pStyle w:val="ListParagraph"/>
              <w:numPr>
                <w:ilvl w:val="1"/>
                <w:numId w:val="14"/>
              </w:numPr>
              <w:ind w:left="345" w:hanging="426"/>
              <w:rPr>
                <w:rFonts w:ascii="Arial" w:hAnsi="Arial" w:cs="Arial"/>
                <w:sz w:val="20"/>
                <w:szCs w:val="20"/>
                <w:lang w:eastAsia="en-US"/>
              </w:rPr>
            </w:pPr>
            <w:r w:rsidRPr="00B07062">
              <w:rPr>
                <w:rFonts w:ascii="Arial" w:hAnsi="Arial" w:cs="Arial"/>
                <w:sz w:val="20"/>
                <w:szCs w:val="20"/>
                <w:lang w:eastAsia="en-US"/>
              </w:rPr>
              <w:t xml:space="preserve"> </w:t>
            </w:r>
            <w:r w:rsidR="00EB5EC3" w:rsidRPr="00B07062">
              <w:rPr>
                <w:rFonts w:ascii="Arial" w:hAnsi="Arial" w:cs="Arial"/>
                <w:sz w:val="20"/>
                <w:szCs w:val="20"/>
                <w:lang w:eastAsia="en-US"/>
              </w:rPr>
              <w:t>Izdevumu atlīdzība par transportlīdzekļa novietošanu uz ceļa un evakuāciju (transportlīdzekļa nogādāšana uz Pasūtītāja izvēlētu servisu vai stāvvietu t</w:t>
            </w:r>
            <w:r w:rsidR="005932AE" w:rsidRPr="00B07062">
              <w:rPr>
                <w:rFonts w:ascii="Arial" w:hAnsi="Arial" w:cs="Arial"/>
                <w:sz w:val="20"/>
                <w:szCs w:val="20"/>
                <w:lang w:eastAsia="en-US"/>
              </w:rPr>
              <w:t>ransportlīdzekļa bojājuma gadījumā ( t.i. iepriekš neparedzamas salūšanas vai bojājumu dēļ, kā rezultātā transportlīdzekļa lietošana nav iespējama vai tā nav atļauta saskaņā ar attiecīgās valsts ceļu satiksmes noteikumiem vai citiem tiesību aktiem)</w:t>
            </w:r>
            <w:r w:rsidR="00EB5EC3" w:rsidRPr="00B07062">
              <w:rPr>
                <w:rFonts w:ascii="Arial" w:hAnsi="Arial" w:cs="Arial"/>
                <w:sz w:val="20"/>
                <w:szCs w:val="20"/>
                <w:lang w:eastAsia="en-US"/>
              </w:rPr>
              <w:t>.</w:t>
            </w:r>
            <w:r w:rsidR="005932AE" w:rsidRPr="00B07062">
              <w:rPr>
                <w:rFonts w:ascii="Arial" w:hAnsi="Arial" w:cs="Arial"/>
                <w:sz w:val="20"/>
                <w:szCs w:val="20"/>
                <w:lang w:eastAsia="en-US"/>
              </w:rPr>
              <w:t xml:space="preserve"> Atlīdzības apmēra limitam jābūt vismaz 5% no konkrētā transportlīdzekļa apdrošinājuma summas gadā.</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CB12F7" w:rsidP="00E749B2">
            <w:pPr>
              <w:pStyle w:val="ListParagraph"/>
              <w:numPr>
                <w:ilvl w:val="1"/>
                <w:numId w:val="14"/>
              </w:numPr>
              <w:ind w:left="345" w:hanging="426"/>
              <w:jc w:val="both"/>
              <w:rPr>
                <w:rFonts w:ascii="Arial" w:eastAsia="Calibri" w:hAnsi="Arial" w:cs="Arial"/>
                <w:sz w:val="20"/>
                <w:szCs w:val="20"/>
              </w:rPr>
            </w:pPr>
            <w:r w:rsidRPr="00B07062">
              <w:rPr>
                <w:rFonts w:ascii="Arial" w:eastAsia="Calibri" w:hAnsi="Arial" w:cs="Arial"/>
                <w:sz w:val="20"/>
                <w:szCs w:val="20"/>
              </w:rPr>
              <w:t xml:space="preserve"> </w:t>
            </w:r>
            <w:r w:rsidR="001865E5" w:rsidRPr="00B07062">
              <w:rPr>
                <w:rFonts w:ascii="Arial" w:eastAsia="Calibri" w:hAnsi="Arial" w:cs="Arial"/>
                <w:sz w:val="20"/>
                <w:szCs w:val="20"/>
              </w:rPr>
              <w:t>Taksometra pakalpojum</w:t>
            </w:r>
            <w:r w:rsidR="00B577E6" w:rsidRPr="00B07062">
              <w:rPr>
                <w:rFonts w:ascii="Arial" w:eastAsia="Calibri" w:hAnsi="Arial" w:cs="Arial"/>
                <w:sz w:val="20"/>
                <w:szCs w:val="20"/>
              </w:rPr>
              <w:t>u apmaksa</w:t>
            </w:r>
            <w:r w:rsidR="001865E5" w:rsidRPr="00B07062">
              <w:rPr>
                <w:rFonts w:ascii="Arial" w:eastAsia="Calibri" w:hAnsi="Arial" w:cs="Arial"/>
                <w:sz w:val="20"/>
                <w:szCs w:val="20"/>
              </w:rPr>
              <w:t xml:space="preserve"> transportlīdzekļa vadītājam un visiem pasažieriem </w:t>
            </w:r>
            <w:r w:rsidR="00E749B2" w:rsidRPr="00B07062">
              <w:rPr>
                <w:rFonts w:ascii="Arial" w:eastAsia="Calibri" w:hAnsi="Arial" w:cs="Arial"/>
                <w:sz w:val="20"/>
                <w:szCs w:val="20"/>
              </w:rPr>
              <w:t xml:space="preserve">no apdrošināšanas gadījuma vietas vismaz 50 km robežās </w:t>
            </w:r>
            <w:r w:rsidR="001865E5" w:rsidRPr="00B07062">
              <w:rPr>
                <w:rFonts w:ascii="Arial" w:eastAsia="Calibri" w:hAnsi="Arial" w:cs="Arial"/>
                <w:sz w:val="20"/>
                <w:szCs w:val="20"/>
              </w:rPr>
              <w:t>pēc transportlīdzekļa evakuācijas</w:t>
            </w:r>
            <w:r w:rsidR="001B6060" w:rsidRPr="00B07062">
              <w:rPr>
                <w:rFonts w:ascii="Arial" w:eastAsia="Calibri" w:hAnsi="Arial" w:cs="Arial"/>
                <w:sz w:val="20"/>
                <w:szCs w:val="20"/>
              </w:rPr>
              <w:t xml:space="preserve"> </w:t>
            </w:r>
            <w:r w:rsidRPr="00B07062">
              <w:rPr>
                <w:rFonts w:ascii="Arial" w:eastAsia="Calibri" w:hAnsi="Arial" w:cs="Arial"/>
                <w:sz w:val="20"/>
                <w:szCs w:val="20"/>
              </w:rPr>
              <w:t>pēc ceļu satiksmes negadījuma</w:t>
            </w:r>
            <w:r w:rsidR="00E749B2" w:rsidRPr="00B07062">
              <w:rPr>
                <w:rFonts w:ascii="Arial" w:eastAsia="Calibri" w:hAnsi="Arial" w:cs="Arial"/>
                <w:sz w:val="20"/>
                <w:szCs w:val="20"/>
              </w:rPr>
              <w:t>.</w:t>
            </w:r>
            <w:r w:rsidRPr="00B07062">
              <w:rPr>
                <w:rFonts w:ascii="Arial" w:eastAsia="Calibri" w:hAnsi="Arial" w:cs="Arial"/>
                <w:sz w:val="20"/>
                <w:szCs w:val="20"/>
              </w:rPr>
              <w:t xml:space="preserve"> </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CB12F7"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 xml:space="preserve"> </w:t>
            </w:r>
            <w:r w:rsidR="00E749B2" w:rsidRPr="00B07062">
              <w:rPr>
                <w:rFonts w:ascii="Arial" w:eastAsia="Calibri" w:hAnsi="Arial" w:cs="Arial"/>
                <w:sz w:val="20"/>
                <w:szCs w:val="20"/>
              </w:rPr>
              <w:t>Tiek atlīdzināti izdevumi par v</w:t>
            </w:r>
            <w:r w:rsidR="001865E5" w:rsidRPr="00B07062">
              <w:rPr>
                <w:rFonts w:ascii="Arial" w:eastAsia="Calibri" w:hAnsi="Arial" w:cs="Arial"/>
                <w:sz w:val="20"/>
                <w:szCs w:val="20"/>
              </w:rPr>
              <w:t>iesnīc</w:t>
            </w:r>
            <w:r w:rsidR="00E749B2" w:rsidRPr="00B07062">
              <w:rPr>
                <w:rFonts w:ascii="Arial" w:eastAsia="Calibri" w:hAnsi="Arial" w:cs="Arial"/>
                <w:sz w:val="20"/>
                <w:szCs w:val="20"/>
              </w:rPr>
              <w:t>u</w:t>
            </w:r>
            <w:r w:rsidR="001865E5" w:rsidRPr="00B07062">
              <w:rPr>
                <w:rFonts w:ascii="Arial" w:eastAsia="Calibri" w:hAnsi="Arial" w:cs="Arial"/>
                <w:sz w:val="20"/>
                <w:szCs w:val="20"/>
              </w:rPr>
              <w:t xml:space="preserve"> </w:t>
            </w:r>
            <w:r w:rsidR="00873602" w:rsidRPr="00B07062">
              <w:rPr>
                <w:rFonts w:ascii="Arial" w:eastAsia="Calibri" w:hAnsi="Arial" w:cs="Arial"/>
                <w:sz w:val="20"/>
                <w:szCs w:val="20"/>
              </w:rPr>
              <w:t xml:space="preserve">ārzemēs </w:t>
            </w:r>
            <w:r w:rsidR="001865E5" w:rsidRPr="00B07062">
              <w:rPr>
                <w:rFonts w:ascii="Arial" w:eastAsia="Calibri" w:hAnsi="Arial" w:cs="Arial"/>
                <w:sz w:val="20"/>
                <w:szCs w:val="20"/>
              </w:rPr>
              <w:t>un cit</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saprātīg</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un nepieciešam</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izdevum</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transportlīdzekļa vadītājam un visiem pasažieriem, ja transportlīdzekli </w:t>
            </w:r>
            <w:r w:rsidR="001B6060" w:rsidRPr="00B07062">
              <w:rPr>
                <w:rFonts w:ascii="Arial" w:eastAsia="Calibri" w:hAnsi="Arial" w:cs="Arial"/>
                <w:sz w:val="20"/>
                <w:szCs w:val="20"/>
              </w:rPr>
              <w:t xml:space="preserve">pēc </w:t>
            </w:r>
            <w:r w:rsidRPr="00B07062">
              <w:rPr>
                <w:rFonts w:ascii="Arial" w:eastAsia="Calibri" w:hAnsi="Arial" w:cs="Arial"/>
                <w:sz w:val="20"/>
                <w:szCs w:val="20"/>
              </w:rPr>
              <w:t>ceļu satiksmes negadījuma</w:t>
            </w:r>
            <w:r w:rsidR="001B6060" w:rsidRPr="00B07062">
              <w:rPr>
                <w:rFonts w:ascii="Arial" w:eastAsia="Calibri" w:hAnsi="Arial" w:cs="Arial"/>
                <w:sz w:val="20"/>
                <w:szCs w:val="20"/>
              </w:rPr>
              <w:t xml:space="preserve"> </w:t>
            </w:r>
            <w:r w:rsidR="001865E5" w:rsidRPr="00B07062">
              <w:rPr>
                <w:rFonts w:ascii="Arial" w:eastAsia="Calibri" w:hAnsi="Arial" w:cs="Arial"/>
                <w:sz w:val="20"/>
                <w:szCs w:val="20"/>
              </w:rPr>
              <w:t>nav iespējams salabot 1 (vienas) dienas laikā un apdrošināšanas risks noticis, un pakalpojums tiek sniegts ārpus Latvijas Republikas; atlīdzības limits noteikts vismaz 200 EUR par gadījumu.</w:t>
            </w:r>
          </w:p>
        </w:tc>
        <w:tc>
          <w:tcPr>
            <w:tcW w:w="2126" w:type="dxa"/>
          </w:tcPr>
          <w:p w:rsidR="001865E5" w:rsidRPr="00796506" w:rsidRDefault="001865E5" w:rsidP="00234649">
            <w:pPr>
              <w:rPr>
                <w:i/>
                <w:sz w:val="20"/>
                <w:szCs w:val="20"/>
                <w:lang w:eastAsia="en-US"/>
              </w:rPr>
            </w:pPr>
          </w:p>
        </w:tc>
      </w:tr>
      <w:tr w:rsidR="001865E5" w:rsidRPr="00796506" w:rsidTr="00200788">
        <w:trPr>
          <w:trHeight w:val="276"/>
        </w:trPr>
        <w:tc>
          <w:tcPr>
            <w:tcW w:w="8080" w:type="dxa"/>
          </w:tcPr>
          <w:p w:rsidR="001865E5" w:rsidRPr="00B07062" w:rsidRDefault="00E749B2" w:rsidP="00B577E6">
            <w:pPr>
              <w:pStyle w:val="ListParagraph"/>
              <w:numPr>
                <w:ilvl w:val="1"/>
                <w:numId w:val="14"/>
              </w:numPr>
              <w:ind w:left="345" w:hanging="426"/>
              <w:jc w:val="both"/>
              <w:rPr>
                <w:rFonts w:ascii="Arial" w:eastAsia="Calibri" w:hAnsi="Arial" w:cs="Arial"/>
                <w:sz w:val="20"/>
                <w:szCs w:val="20"/>
              </w:rPr>
            </w:pPr>
            <w:r w:rsidRPr="00B07062">
              <w:rPr>
                <w:rFonts w:ascii="Arial" w:eastAsia="Calibri" w:hAnsi="Arial" w:cs="Arial"/>
                <w:sz w:val="20"/>
                <w:szCs w:val="20"/>
              </w:rPr>
              <w:t xml:space="preserve">Izdevumu apmaksa par aizvietojošo nomas </w:t>
            </w:r>
            <w:r w:rsidR="00B577E6" w:rsidRPr="00B07062">
              <w:rPr>
                <w:rFonts w:ascii="Arial" w:eastAsia="Calibri" w:hAnsi="Arial" w:cs="Arial"/>
                <w:sz w:val="20"/>
                <w:szCs w:val="20"/>
              </w:rPr>
              <w:t xml:space="preserve">vieglo </w:t>
            </w:r>
            <w:r w:rsidRPr="00B07062">
              <w:rPr>
                <w:rFonts w:ascii="Arial" w:eastAsia="Calibri" w:hAnsi="Arial" w:cs="Arial"/>
                <w:sz w:val="20"/>
                <w:szCs w:val="20"/>
              </w:rPr>
              <w:t xml:space="preserve">transportlīdzekli vismaz </w:t>
            </w:r>
            <w:r w:rsidR="00B577E6" w:rsidRPr="00B07062">
              <w:rPr>
                <w:rFonts w:ascii="Arial" w:eastAsia="Calibri" w:hAnsi="Arial" w:cs="Arial"/>
                <w:sz w:val="20"/>
                <w:szCs w:val="20"/>
              </w:rPr>
              <w:t>5 kalendārās dienas</w:t>
            </w:r>
            <w:r w:rsidR="001865E5" w:rsidRPr="00B07062">
              <w:rPr>
                <w:rFonts w:ascii="Arial" w:eastAsia="Calibri" w:hAnsi="Arial" w:cs="Arial"/>
                <w:sz w:val="20"/>
                <w:szCs w:val="20"/>
              </w:rPr>
              <w:t xml:space="preserve">, ja ir notikusi </w:t>
            </w:r>
            <w:r w:rsidR="001B6060" w:rsidRPr="00B07062">
              <w:rPr>
                <w:rFonts w:ascii="Arial" w:eastAsia="Calibri" w:hAnsi="Arial" w:cs="Arial"/>
                <w:sz w:val="20"/>
                <w:szCs w:val="20"/>
              </w:rPr>
              <w:t>transportlīdzekļa</w:t>
            </w:r>
            <w:r w:rsidR="001865E5" w:rsidRPr="00B07062">
              <w:rPr>
                <w:rFonts w:ascii="Arial" w:eastAsia="Calibri" w:hAnsi="Arial" w:cs="Arial"/>
                <w:sz w:val="20"/>
                <w:szCs w:val="20"/>
              </w:rPr>
              <w:t xml:space="preserve"> evakuācija</w:t>
            </w:r>
            <w:r w:rsidR="002A72FB" w:rsidRPr="00B07062">
              <w:rPr>
                <w:rFonts w:ascii="Arial" w:eastAsia="Calibri" w:hAnsi="Arial" w:cs="Arial"/>
                <w:sz w:val="20"/>
                <w:szCs w:val="20"/>
              </w:rPr>
              <w:t xml:space="preserve"> pēc apdrošināšanas gadījuma</w:t>
            </w:r>
            <w:r w:rsidR="001865E5" w:rsidRPr="00B07062">
              <w:rPr>
                <w:rFonts w:ascii="Arial" w:eastAsia="Calibri" w:hAnsi="Arial" w:cs="Arial"/>
                <w:sz w:val="20"/>
                <w:szCs w:val="20"/>
              </w:rPr>
              <w:t xml:space="preserve"> un to nav iespējams salabot 1(vienas) dienas laikā</w:t>
            </w:r>
            <w:r w:rsidR="00B577E6" w:rsidRPr="00B07062">
              <w:rPr>
                <w:rFonts w:ascii="Arial" w:eastAsia="Calibri" w:hAnsi="Arial" w:cs="Arial"/>
                <w:sz w:val="20"/>
                <w:szCs w:val="20"/>
              </w:rPr>
              <w:t>.</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B577E6"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Remonta izdevumu apmaksa pilnā apmērā, ja p</w:t>
            </w:r>
            <w:r w:rsidR="001865E5" w:rsidRPr="00B07062">
              <w:rPr>
                <w:rFonts w:ascii="Arial" w:eastAsia="Calibri" w:hAnsi="Arial" w:cs="Arial"/>
                <w:sz w:val="20"/>
                <w:szCs w:val="20"/>
              </w:rPr>
              <w:t>ēc Pasūtītāja pieprasījuma, transportlīdzekļi</w:t>
            </w:r>
            <w:r w:rsidRPr="00B07062">
              <w:rPr>
                <w:rFonts w:ascii="Arial" w:eastAsia="Calibri" w:hAnsi="Arial" w:cs="Arial"/>
                <w:sz w:val="20"/>
                <w:szCs w:val="20"/>
              </w:rPr>
              <w:t>, kuru vecums nepārsniedz 5 (piecus) gadus</w:t>
            </w:r>
            <w:r w:rsidR="001865E5" w:rsidRPr="00B07062">
              <w:rPr>
                <w:rFonts w:ascii="Arial" w:eastAsia="Calibri" w:hAnsi="Arial" w:cs="Arial"/>
                <w:sz w:val="20"/>
                <w:szCs w:val="20"/>
              </w:rPr>
              <w:t xml:space="preserve"> tiek remontēti dīlera servisā, ražotāja akceptētā un garantiju saglabājošā servisā vai Pasūtītāja izvēlētā servisā.</w:t>
            </w:r>
          </w:p>
        </w:tc>
        <w:tc>
          <w:tcPr>
            <w:tcW w:w="2126" w:type="dxa"/>
          </w:tcPr>
          <w:p w:rsidR="001865E5" w:rsidRPr="00796506" w:rsidRDefault="001865E5" w:rsidP="00234649">
            <w:pPr>
              <w:rPr>
                <w:i/>
                <w:sz w:val="20"/>
                <w:szCs w:val="20"/>
                <w:lang w:eastAsia="en-US"/>
              </w:rPr>
            </w:pPr>
          </w:p>
        </w:tc>
      </w:tr>
      <w:tr w:rsidR="001865E5" w:rsidRPr="00796506" w:rsidTr="00200788">
        <w:trPr>
          <w:trHeight w:val="286"/>
        </w:trPr>
        <w:tc>
          <w:tcPr>
            <w:tcW w:w="8080" w:type="dxa"/>
          </w:tcPr>
          <w:p w:rsidR="001865E5" w:rsidRPr="00B07062" w:rsidRDefault="008C2F80"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Ja bojājumi nepārsniedz EUR 500, apdrošinātājs dod piekrišanu remonta veikšanai, negaidot servisa remonta aprēķina tāmi.</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1865E5"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Apdrošināt</w:t>
            </w:r>
            <w:r w:rsidR="00BA3B78" w:rsidRPr="00B07062">
              <w:rPr>
                <w:rFonts w:ascii="Arial" w:eastAsia="Calibri" w:hAnsi="Arial" w:cs="Arial"/>
                <w:sz w:val="20"/>
                <w:szCs w:val="20"/>
              </w:rPr>
              <w:t>o</w:t>
            </w:r>
            <w:r w:rsidRPr="00B07062">
              <w:rPr>
                <w:rFonts w:ascii="Arial" w:eastAsia="Calibri" w:hAnsi="Arial" w:cs="Arial"/>
                <w:sz w:val="20"/>
                <w:szCs w:val="20"/>
              </w:rPr>
              <w:t xml:space="preserve"> transportlīdzekļ</w:t>
            </w:r>
            <w:r w:rsidR="00BA3B78" w:rsidRPr="00B07062">
              <w:rPr>
                <w:rFonts w:ascii="Arial" w:eastAsia="Calibri" w:hAnsi="Arial" w:cs="Arial"/>
                <w:sz w:val="20"/>
                <w:szCs w:val="20"/>
              </w:rPr>
              <w:t>u</w:t>
            </w:r>
            <w:r w:rsidRPr="00B07062">
              <w:rPr>
                <w:rFonts w:ascii="Arial" w:eastAsia="Calibri" w:hAnsi="Arial" w:cs="Arial"/>
                <w:sz w:val="20"/>
                <w:szCs w:val="20"/>
              </w:rPr>
              <w:t xml:space="preserve"> detaļu, papildus aprīkojuma zādzības gadījumā, piemēro zādzības pašrisku.</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1865E5"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Stiklojuma (visu salona stiklu, spoguļu, lūku un lukturu) bojājum</w:t>
            </w:r>
            <w:r w:rsidR="00152356" w:rsidRPr="00B07062">
              <w:rPr>
                <w:rFonts w:ascii="Arial" w:eastAsia="Calibri" w:hAnsi="Arial" w:cs="Arial"/>
                <w:sz w:val="20"/>
                <w:szCs w:val="20"/>
              </w:rPr>
              <w:t>u novēršanas izdevumi apdrošinātāja norādītajā servisā</w:t>
            </w:r>
            <w:r w:rsidRPr="00B07062">
              <w:rPr>
                <w:rFonts w:ascii="Arial" w:eastAsia="Calibri" w:hAnsi="Arial" w:cs="Arial"/>
                <w:sz w:val="20"/>
                <w:szCs w:val="20"/>
              </w:rPr>
              <w:t xml:space="preserve"> tiek atlīdzināti bez pašriska, neatkarīgi no negadījumu skaita visā līguma darbības periodā</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8C2F80" w:rsidP="00CB12F7">
            <w:pPr>
              <w:pStyle w:val="ListParagraph"/>
              <w:numPr>
                <w:ilvl w:val="1"/>
                <w:numId w:val="14"/>
              </w:numPr>
              <w:ind w:left="346" w:hanging="426"/>
              <w:jc w:val="both"/>
              <w:rPr>
                <w:rFonts w:ascii="Arial" w:eastAsia="Calibri" w:hAnsi="Arial" w:cs="Arial"/>
                <w:sz w:val="20"/>
                <w:szCs w:val="20"/>
              </w:rPr>
            </w:pPr>
            <w:r w:rsidRPr="00B07062">
              <w:rPr>
                <w:rFonts w:ascii="Arial" w:hAnsi="Arial" w:cs="Arial"/>
                <w:sz w:val="20"/>
                <w:szCs w:val="20"/>
                <w:lang w:eastAsia="ar-SA"/>
              </w:rPr>
              <w:t xml:space="preserve">Apdrošinātājs nodrošina atlīdzību </w:t>
            </w:r>
            <w:proofErr w:type="spellStart"/>
            <w:r w:rsidRPr="00B07062">
              <w:rPr>
                <w:rFonts w:ascii="Arial" w:hAnsi="Arial" w:cs="Arial"/>
                <w:sz w:val="20"/>
                <w:szCs w:val="20"/>
                <w:lang w:eastAsia="ar-SA"/>
              </w:rPr>
              <w:t>General</w:t>
            </w:r>
            <w:proofErr w:type="spellEnd"/>
            <w:r w:rsidRPr="00B07062">
              <w:rPr>
                <w:rFonts w:ascii="Arial" w:hAnsi="Arial" w:cs="Arial"/>
                <w:sz w:val="20"/>
                <w:szCs w:val="20"/>
                <w:lang w:eastAsia="ar-SA"/>
              </w:rPr>
              <w:t xml:space="preserve"> </w:t>
            </w:r>
            <w:proofErr w:type="spellStart"/>
            <w:r w:rsidRPr="00B07062">
              <w:rPr>
                <w:rFonts w:ascii="Arial" w:hAnsi="Arial" w:cs="Arial"/>
                <w:sz w:val="20"/>
                <w:szCs w:val="20"/>
                <w:lang w:eastAsia="ar-SA"/>
              </w:rPr>
              <w:t>Average</w:t>
            </w:r>
            <w:proofErr w:type="spellEnd"/>
            <w:r w:rsidRPr="00B07062">
              <w:rPr>
                <w:rFonts w:ascii="Arial" w:hAnsi="Arial" w:cs="Arial"/>
                <w:sz w:val="20"/>
                <w:szCs w:val="20"/>
                <w:lang w:eastAsia="ar-SA"/>
              </w:rPr>
              <w:t xml:space="preserve"> gadījumā transportlīdzekļiem atrodoties uz ūdens transporta līdzekļa.</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8C2F80" w:rsidP="00CB12F7">
            <w:pPr>
              <w:pStyle w:val="ListParagraph"/>
              <w:numPr>
                <w:ilvl w:val="1"/>
                <w:numId w:val="15"/>
              </w:numPr>
              <w:ind w:left="346" w:hanging="426"/>
              <w:jc w:val="both"/>
              <w:rPr>
                <w:rFonts w:ascii="Arial" w:eastAsia="Calibri" w:hAnsi="Arial" w:cs="Arial"/>
                <w:sz w:val="20"/>
                <w:szCs w:val="20"/>
              </w:rPr>
            </w:pPr>
            <w:proofErr w:type="spellStart"/>
            <w:r w:rsidRPr="00B07062">
              <w:rPr>
                <w:rFonts w:ascii="Arial" w:eastAsia="Calibri" w:hAnsi="Arial" w:cs="Arial"/>
                <w:sz w:val="20"/>
                <w:szCs w:val="20"/>
              </w:rPr>
              <w:t>Hidrotrieciens</w:t>
            </w:r>
            <w:proofErr w:type="spellEnd"/>
            <w:r w:rsidRPr="00B07062">
              <w:rPr>
                <w:rFonts w:ascii="Arial" w:eastAsia="Calibri" w:hAnsi="Arial" w:cs="Arial"/>
                <w:sz w:val="20"/>
                <w:szCs w:val="20"/>
              </w:rPr>
              <w:t xml:space="preserve"> ar limitu ne mazāku kā EUR 2000 katram transportlīdzeklim  apdrošināšanas periodā.</w:t>
            </w:r>
          </w:p>
        </w:tc>
        <w:tc>
          <w:tcPr>
            <w:tcW w:w="2126" w:type="dxa"/>
          </w:tcPr>
          <w:p w:rsidR="001865E5" w:rsidRPr="00796506" w:rsidRDefault="001865E5" w:rsidP="00234649">
            <w:pPr>
              <w:rPr>
                <w:i/>
                <w:sz w:val="20"/>
                <w:szCs w:val="20"/>
                <w:lang w:eastAsia="en-US"/>
              </w:rPr>
            </w:pPr>
          </w:p>
        </w:tc>
      </w:tr>
    </w:tbl>
    <w:p w:rsidR="001865E5" w:rsidRDefault="00CB12F7" w:rsidP="00CB12F7">
      <w:pPr>
        <w:tabs>
          <w:tab w:val="left" w:pos="3540"/>
        </w:tabs>
        <w:jc w:val="both"/>
        <w:rPr>
          <w:rFonts w:ascii="Arial" w:hAnsi="Arial" w:cs="Arial"/>
          <w:sz w:val="20"/>
          <w:szCs w:val="20"/>
        </w:rPr>
      </w:pPr>
      <w:r>
        <w:rPr>
          <w:rFonts w:ascii="Arial" w:hAnsi="Arial" w:cs="Arial"/>
          <w:sz w:val="20"/>
          <w:szCs w:val="20"/>
        </w:rPr>
        <w:tab/>
      </w:r>
    </w:p>
    <w:p w:rsidR="00200788" w:rsidRDefault="00200788" w:rsidP="001865E5">
      <w:pPr>
        <w:jc w:val="both"/>
        <w:rPr>
          <w:rFonts w:ascii="Arial" w:hAnsi="Arial" w:cs="Arial"/>
          <w:sz w:val="20"/>
          <w:szCs w:val="20"/>
        </w:rPr>
      </w:pPr>
    </w:p>
    <w:p w:rsidR="00200788" w:rsidRDefault="00200788" w:rsidP="001865E5">
      <w:pPr>
        <w:jc w:val="both"/>
        <w:rPr>
          <w:rFonts w:ascii="Arial" w:hAnsi="Arial" w:cs="Arial"/>
          <w:sz w:val="20"/>
          <w:szCs w:val="20"/>
        </w:rPr>
      </w:pPr>
    </w:p>
    <w:p w:rsidR="00200788" w:rsidRPr="00796506" w:rsidRDefault="00200788" w:rsidP="001865E5">
      <w:pPr>
        <w:jc w:val="both"/>
        <w:rPr>
          <w:rFonts w:ascii="Arial" w:hAnsi="Arial" w:cs="Arial"/>
          <w:sz w:val="20"/>
          <w:szCs w:val="20"/>
        </w:rPr>
      </w:pPr>
    </w:p>
    <w:p w:rsidR="001865E5" w:rsidRPr="00796506" w:rsidRDefault="00200788" w:rsidP="001865E5">
      <w:pPr>
        <w:jc w:val="both"/>
        <w:rPr>
          <w:rFonts w:ascii="Arial" w:hAnsi="Arial" w:cs="Arial"/>
          <w:sz w:val="20"/>
          <w:szCs w:val="20"/>
        </w:rPr>
      </w:pPr>
      <w:r>
        <w:rPr>
          <w:rFonts w:ascii="Arial" w:hAnsi="Arial" w:cs="Arial"/>
          <w:sz w:val="20"/>
          <w:szCs w:val="20"/>
        </w:rPr>
        <w:t>__________________________________                       _______________          _____________________</w:t>
      </w:r>
    </w:p>
    <w:p w:rsidR="001865E5" w:rsidRPr="00796506" w:rsidRDefault="001865E5" w:rsidP="001865E5">
      <w:pPr>
        <w:jc w:val="both"/>
        <w:rPr>
          <w:rFonts w:ascii="Arial" w:hAnsi="Arial" w:cs="Arial"/>
          <w:sz w:val="20"/>
          <w:szCs w:val="20"/>
        </w:rPr>
      </w:pPr>
      <w:r w:rsidRPr="00796506">
        <w:rPr>
          <w:rFonts w:ascii="Arial" w:hAnsi="Arial" w:cs="Arial"/>
          <w:sz w:val="20"/>
          <w:szCs w:val="20"/>
        </w:rPr>
        <w:t>(Pilnvarotās personas amata nosaukums)</w:t>
      </w:r>
      <w:r w:rsidRPr="00796506">
        <w:rPr>
          <w:rFonts w:ascii="Arial" w:hAnsi="Arial" w:cs="Arial"/>
          <w:sz w:val="20"/>
          <w:szCs w:val="20"/>
        </w:rPr>
        <w:tab/>
      </w:r>
      <w:r w:rsidR="00200788">
        <w:rPr>
          <w:rFonts w:ascii="Arial" w:hAnsi="Arial" w:cs="Arial"/>
          <w:sz w:val="20"/>
          <w:szCs w:val="20"/>
        </w:rPr>
        <w:t xml:space="preserve">                        </w:t>
      </w:r>
      <w:r w:rsidRPr="00796506">
        <w:rPr>
          <w:rFonts w:ascii="Arial" w:hAnsi="Arial" w:cs="Arial"/>
          <w:sz w:val="20"/>
          <w:szCs w:val="20"/>
        </w:rPr>
        <w:t>(Paraksts)</w:t>
      </w:r>
      <w:r w:rsidRPr="00796506">
        <w:rPr>
          <w:rFonts w:ascii="Arial" w:hAnsi="Arial" w:cs="Arial"/>
          <w:sz w:val="20"/>
          <w:szCs w:val="20"/>
        </w:rPr>
        <w:tab/>
        <w:t>(Paraksta atšifrējums)</w:t>
      </w:r>
    </w:p>
    <w:p w:rsidR="001865E5" w:rsidRPr="00796506" w:rsidRDefault="001865E5" w:rsidP="001865E5">
      <w:pPr>
        <w:jc w:val="both"/>
        <w:rPr>
          <w:rFonts w:ascii="Arial" w:hAnsi="Arial" w:cs="Arial"/>
          <w:sz w:val="20"/>
          <w:szCs w:val="20"/>
        </w:rPr>
      </w:pPr>
    </w:p>
    <w:p w:rsidR="001865E5" w:rsidRPr="00796506" w:rsidRDefault="001865E5" w:rsidP="001865E5">
      <w:pPr>
        <w:jc w:val="both"/>
        <w:rPr>
          <w:rFonts w:ascii="Arial" w:hAnsi="Arial" w:cs="Arial"/>
          <w:sz w:val="20"/>
          <w:szCs w:val="20"/>
        </w:rPr>
      </w:pPr>
      <w:r w:rsidRPr="00796506">
        <w:rPr>
          <w:rFonts w:ascii="Arial" w:hAnsi="Arial" w:cs="Arial"/>
          <w:sz w:val="20"/>
          <w:szCs w:val="20"/>
        </w:rPr>
        <w:t>201</w:t>
      </w:r>
      <w:r w:rsidR="00CB12F7">
        <w:rPr>
          <w:rFonts w:ascii="Arial" w:hAnsi="Arial" w:cs="Arial"/>
          <w:sz w:val="20"/>
          <w:szCs w:val="20"/>
        </w:rPr>
        <w:t>7</w:t>
      </w:r>
      <w:r w:rsidRPr="00796506">
        <w:rPr>
          <w:rFonts w:ascii="Arial" w:hAnsi="Arial" w:cs="Arial"/>
          <w:sz w:val="20"/>
          <w:szCs w:val="20"/>
        </w:rPr>
        <w:t>.gada ___._____________</w:t>
      </w:r>
    </w:p>
    <w:p w:rsidR="00611288" w:rsidRDefault="00611288"/>
    <w:sectPr w:rsidR="00611288" w:rsidSect="00DD61A0">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030F6"/>
    <w:multiLevelType w:val="multilevel"/>
    <w:tmpl w:val="F51E29C0"/>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28E042C7"/>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
    <w:nsid w:val="2EF3570E"/>
    <w:multiLevelType w:val="multilevel"/>
    <w:tmpl w:val="6FAEF18E"/>
    <w:lvl w:ilvl="0">
      <w:start w:val="7"/>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
    <w:nsid w:val="3DFB1259"/>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4">
    <w:nsid w:val="44217877"/>
    <w:multiLevelType w:val="multilevel"/>
    <w:tmpl w:val="1B04D1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6676" w:hanging="720"/>
      </w:pPr>
      <w:rPr>
        <w:rFonts w:hint="default"/>
      </w:rPr>
    </w:lvl>
    <w:lvl w:ilvl="3">
      <w:start w:val="1"/>
      <w:numFmt w:val="decimal"/>
      <w:lvlText w:val="%1.%2.%3.%4."/>
      <w:lvlJc w:val="left"/>
      <w:pPr>
        <w:ind w:left="9654" w:hanging="72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5970" w:hanging="1080"/>
      </w:pPr>
      <w:rPr>
        <w:rFonts w:hint="default"/>
      </w:rPr>
    </w:lvl>
    <w:lvl w:ilvl="6">
      <w:start w:val="1"/>
      <w:numFmt w:val="decimal"/>
      <w:lvlText w:val="%1.%2.%3.%4.%5.%6.%7."/>
      <w:lvlJc w:val="left"/>
      <w:pPr>
        <w:ind w:left="19308" w:hanging="1440"/>
      </w:pPr>
      <w:rPr>
        <w:rFonts w:hint="default"/>
      </w:rPr>
    </w:lvl>
    <w:lvl w:ilvl="7">
      <w:start w:val="1"/>
      <w:numFmt w:val="decimal"/>
      <w:lvlText w:val="%1.%2.%3.%4.%5.%6.%7.%8."/>
      <w:lvlJc w:val="left"/>
      <w:pPr>
        <w:ind w:left="22286" w:hanging="1440"/>
      </w:pPr>
      <w:rPr>
        <w:rFonts w:hint="default"/>
      </w:rPr>
    </w:lvl>
    <w:lvl w:ilvl="8">
      <w:start w:val="1"/>
      <w:numFmt w:val="decimal"/>
      <w:lvlText w:val="%1.%2.%3.%4.%5.%6.%7.%8.%9."/>
      <w:lvlJc w:val="left"/>
      <w:pPr>
        <w:ind w:left="25624" w:hanging="1800"/>
      </w:pPr>
      <w:rPr>
        <w:rFonts w:hint="default"/>
      </w:rPr>
    </w:lvl>
  </w:abstractNum>
  <w:abstractNum w:abstractNumId="5">
    <w:nsid w:val="4959320C"/>
    <w:multiLevelType w:val="multilevel"/>
    <w:tmpl w:val="52168192"/>
    <w:lvl w:ilvl="0">
      <w:start w:val="6"/>
      <w:numFmt w:val="decimal"/>
      <w:lvlText w:val="%1."/>
      <w:lvlJc w:val="left"/>
      <w:pPr>
        <w:ind w:left="435" w:hanging="435"/>
      </w:pPr>
      <w:rPr>
        <w:rFonts w:hint="default"/>
      </w:rPr>
    </w:lvl>
    <w:lvl w:ilvl="1">
      <w:start w:val="1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E4902A3"/>
    <w:multiLevelType w:val="multilevel"/>
    <w:tmpl w:val="95320DAA"/>
    <w:lvl w:ilvl="0">
      <w:start w:val="1"/>
      <w:numFmt w:val="decimal"/>
      <w:lvlText w:val="%1."/>
      <w:lvlJc w:val="left"/>
      <w:pPr>
        <w:ind w:left="927"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nsid w:val="50922983"/>
    <w:multiLevelType w:val="multilevel"/>
    <w:tmpl w:val="666A7CF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515E4D3B"/>
    <w:multiLevelType w:val="hybridMultilevel"/>
    <w:tmpl w:val="415E24A4"/>
    <w:lvl w:ilvl="0" w:tplc="0426000F">
      <w:start w:val="13"/>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
    <w:nsid w:val="530531F2"/>
    <w:multiLevelType w:val="multilevel"/>
    <w:tmpl w:val="89DC27E6"/>
    <w:lvl w:ilvl="0">
      <w:start w:val="11"/>
      <w:numFmt w:val="decimal"/>
      <w:lvlText w:val="%1."/>
      <w:lvlJc w:val="left"/>
      <w:pPr>
        <w:ind w:left="540" w:hanging="540"/>
      </w:pPr>
      <w:rPr>
        <w:rFonts w:hint="default"/>
      </w:rPr>
    </w:lvl>
    <w:lvl w:ilvl="1">
      <w:start w:val="16"/>
      <w:numFmt w:val="decimal"/>
      <w:lvlText w:val="%1.%2."/>
      <w:lvlJc w:val="left"/>
      <w:pPr>
        <w:ind w:left="915" w:hanging="54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10">
    <w:nsid w:val="67B13C57"/>
    <w:multiLevelType w:val="multilevel"/>
    <w:tmpl w:val="5C22186C"/>
    <w:lvl w:ilvl="0">
      <w:start w:val="11"/>
      <w:numFmt w:val="decimal"/>
      <w:lvlText w:val="%1"/>
      <w:lvlJc w:val="left"/>
      <w:pPr>
        <w:ind w:left="375" w:hanging="375"/>
      </w:pPr>
      <w:rPr>
        <w:rFonts w:hint="default"/>
        <w:color w:val="FF0000"/>
      </w:rPr>
    </w:lvl>
    <w:lvl w:ilvl="1">
      <w:start w:val="5"/>
      <w:numFmt w:val="decimal"/>
      <w:lvlText w:val="%1.%2"/>
      <w:lvlJc w:val="left"/>
      <w:pPr>
        <w:ind w:left="3352" w:hanging="375"/>
      </w:pPr>
      <w:rPr>
        <w:rFonts w:hint="default"/>
        <w:color w:val="auto"/>
      </w:rPr>
    </w:lvl>
    <w:lvl w:ilvl="2">
      <w:start w:val="1"/>
      <w:numFmt w:val="decimal"/>
      <w:lvlText w:val="%1.%2.%3"/>
      <w:lvlJc w:val="left"/>
      <w:pPr>
        <w:ind w:left="1470" w:hanging="720"/>
      </w:pPr>
      <w:rPr>
        <w:rFonts w:hint="default"/>
        <w:color w:val="FF0000"/>
      </w:rPr>
    </w:lvl>
    <w:lvl w:ilvl="3">
      <w:start w:val="1"/>
      <w:numFmt w:val="decimal"/>
      <w:lvlText w:val="%1.%2.%3.%4"/>
      <w:lvlJc w:val="left"/>
      <w:pPr>
        <w:ind w:left="1845" w:hanging="720"/>
      </w:pPr>
      <w:rPr>
        <w:rFonts w:hint="default"/>
        <w:color w:val="FF0000"/>
      </w:rPr>
    </w:lvl>
    <w:lvl w:ilvl="4">
      <w:start w:val="1"/>
      <w:numFmt w:val="decimal"/>
      <w:lvlText w:val="%1.%2.%3.%4.%5"/>
      <w:lvlJc w:val="left"/>
      <w:pPr>
        <w:ind w:left="2580" w:hanging="1080"/>
      </w:pPr>
      <w:rPr>
        <w:rFonts w:hint="default"/>
        <w:color w:val="FF0000"/>
      </w:rPr>
    </w:lvl>
    <w:lvl w:ilvl="5">
      <w:start w:val="1"/>
      <w:numFmt w:val="decimal"/>
      <w:lvlText w:val="%1.%2.%3.%4.%5.%6"/>
      <w:lvlJc w:val="left"/>
      <w:pPr>
        <w:ind w:left="2955" w:hanging="1080"/>
      </w:pPr>
      <w:rPr>
        <w:rFonts w:hint="default"/>
        <w:color w:val="FF0000"/>
      </w:rPr>
    </w:lvl>
    <w:lvl w:ilvl="6">
      <w:start w:val="1"/>
      <w:numFmt w:val="decimal"/>
      <w:lvlText w:val="%1.%2.%3.%4.%5.%6.%7"/>
      <w:lvlJc w:val="left"/>
      <w:pPr>
        <w:ind w:left="3690" w:hanging="1440"/>
      </w:pPr>
      <w:rPr>
        <w:rFonts w:hint="default"/>
        <w:color w:val="FF0000"/>
      </w:rPr>
    </w:lvl>
    <w:lvl w:ilvl="7">
      <w:start w:val="1"/>
      <w:numFmt w:val="decimal"/>
      <w:lvlText w:val="%1.%2.%3.%4.%5.%6.%7.%8"/>
      <w:lvlJc w:val="left"/>
      <w:pPr>
        <w:ind w:left="4065" w:hanging="1440"/>
      </w:pPr>
      <w:rPr>
        <w:rFonts w:hint="default"/>
        <w:color w:val="FF0000"/>
      </w:rPr>
    </w:lvl>
    <w:lvl w:ilvl="8">
      <w:start w:val="1"/>
      <w:numFmt w:val="decimal"/>
      <w:lvlText w:val="%1.%2.%3.%4.%5.%6.%7.%8.%9"/>
      <w:lvlJc w:val="left"/>
      <w:pPr>
        <w:ind w:left="4800" w:hanging="1800"/>
      </w:pPr>
      <w:rPr>
        <w:rFonts w:hint="default"/>
        <w:color w:val="FF0000"/>
      </w:rPr>
    </w:lvl>
  </w:abstractNum>
  <w:abstractNum w:abstractNumId="11">
    <w:nsid w:val="68E865E4"/>
    <w:multiLevelType w:val="multilevel"/>
    <w:tmpl w:val="D318C6F0"/>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6C16653C"/>
    <w:multiLevelType w:val="multilevel"/>
    <w:tmpl w:val="F5C05FEC"/>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6CCC170A"/>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14">
    <w:nsid w:val="6FB01413"/>
    <w:multiLevelType w:val="multilevel"/>
    <w:tmpl w:val="A2D6712E"/>
    <w:lvl w:ilvl="0">
      <w:start w:val="7"/>
      <w:numFmt w:val="decimal"/>
      <w:lvlText w:val="%1."/>
      <w:lvlJc w:val="left"/>
      <w:pPr>
        <w:ind w:left="360" w:hanging="360"/>
      </w:pPr>
      <w:rPr>
        <w:rFonts w:hint="default"/>
      </w:rPr>
    </w:lvl>
    <w:lvl w:ilvl="1">
      <w:start w:val="2"/>
      <w:numFmt w:val="decimal"/>
      <w:lvlText w:val="%1.%2."/>
      <w:lvlJc w:val="left"/>
      <w:pPr>
        <w:ind w:left="819" w:hanging="36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15">
    <w:nsid w:val="72D52B46"/>
    <w:multiLevelType w:val="multilevel"/>
    <w:tmpl w:val="C234BBF8"/>
    <w:lvl w:ilvl="0">
      <w:start w:val="11"/>
      <w:numFmt w:val="decimal"/>
      <w:lvlText w:val="%1."/>
      <w:lvlJc w:val="left"/>
      <w:pPr>
        <w:ind w:left="435" w:hanging="435"/>
      </w:pPr>
      <w:rPr>
        <w:rFonts w:hint="default"/>
      </w:rPr>
    </w:lvl>
    <w:lvl w:ilvl="1">
      <w:start w:val="4"/>
      <w:numFmt w:val="decimal"/>
      <w:lvlText w:val="%1.%2."/>
      <w:lvlJc w:val="left"/>
      <w:pPr>
        <w:ind w:left="810" w:hanging="43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16">
    <w:nsid w:val="730C554B"/>
    <w:multiLevelType w:val="multilevel"/>
    <w:tmpl w:val="D4900F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13"/>
  </w:num>
  <w:num w:numId="4">
    <w:abstractNumId w:val="2"/>
  </w:num>
  <w:num w:numId="5">
    <w:abstractNumId w:val="14"/>
  </w:num>
  <w:num w:numId="6">
    <w:abstractNumId w:val="7"/>
  </w:num>
  <w:num w:numId="7">
    <w:abstractNumId w:val="0"/>
  </w:num>
  <w:num w:numId="8">
    <w:abstractNumId w:val="11"/>
  </w:num>
  <w:num w:numId="9">
    <w:abstractNumId w:val="8"/>
  </w:num>
  <w:num w:numId="10">
    <w:abstractNumId w:val="1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5"/>
  </w:num>
  <w:num w:numId="14">
    <w:abstractNumId w:val="10"/>
  </w:num>
  <w:num w:numId="15">
    <w:abstractNumId w:val="9"/>
  </w:num>
  <w:num w:numId="16">
    <w:abstractNumId w:val="3"/>
  </w:num>
  <w:num w:numId="17">
    <w:abstractNumId w:val="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5E5"/>
    <w:rsid w:val="00092329"/>
    <w:rsid w:val="000C5EEA"/>
    <w:rsid w:val="00110DE9"/>
    <w:rsid w:val="00152356"/>
    <w:rsid w:val="001677D6"/>
    <w:rsid w:val="001865E5"/>
    <w:rsid w:val="001B6060"/>
    <w:rsid w:val="001F74EA"/>
    <w:rsid w:val="001F758D"/>
    <w:rsid w:val="00200788"/>
    <w:rsid w:val="00253022"/>
    <w:rsid w:val="00281A95"/>
    <w:rsid w:val="002A72FB"/>
    <w:rsid w:val="00345096"/>
    <w:rsid w:val="0037251F"/>
    <w:rsid w:val="0044103D"/>
    <w:rsid w:val="00463573"/>
    <w:rsid w:val="004C4F74"/>
    <w:rsid w:val="00511907"/>
    <w:rsid w:val="00576A71"/>
    <w:rsid w:val="005932AE"/>
    <w:rsid w:val="00611288"/>
    <w:rsid w:val="00755107"/>
    <w:rsid w:val="00793ED2"/>
    <w:rsid w:val="00796506"/>
    <w:rsid w:val="0086517D"/>
    <w:rsid w:val="008710A8"/>
    <w:rsid w:val="00873602"/>
    <w:rsid w:val="0088521D"/>
    <w:rsid w:val="008C2F80"/>
    <w:rsid w:val="00956404"/>
    <w:rsid w:val="009850FE"/>
    <w:rsid w:val="009E2B65"/>
    <w:rsid w:val="00A05E1A"/>
    <w:rsid w:val="00A666F8"/>
    <w:rsid w:val="00A8093F"/>
    <w:rsid w:val="00AE20EA"/>
    <w:rsid w:val="00B07062"/>
    <w:rsid w:val="00B577E6"/>
    <w:rsid w:val="00BA3B78"/>
    <w:rsid w:val="00CB12F7"/>
    <w:rsid w:val="00E63908"/>
    <w:rsid w:val="00E749B2"/>
    <w:rsid w:val="00EB5EC3"/>
    <w:rsid w:val="00EF06FE"/>
    <w:rsid w:val="00F90D0A"/>
    <w:rsid w:val="00F94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5E5"/>
    <w:pPr>
      <w:spacing w:after="0" w:line="240" w:lineRule="auto"/>
    </w:pPr>
    <w:rPr>
      <w:rFonts w:ascii="Times New Roman" w:eastAsia="Times New Roman" w:hAnsi="Times New Roman" w:cs="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5E5"/>
    <w:pPr>
      <w:ind w:left="720"/>
      <w:contextualSpacing/>
    </w:pPr>
  </w:style>
  <w:style w:type="paragraph" w:styleId="BalloonText">
    <w:name w:val="Balloon Text"/>
    <w:basedOn w:val="Normal"/>
    <w:link w:val="BalloonTextChar"/>
    <w:uiPriority w:val="99"/>
    <w:semiHidden/>
    <w:unhideWhenUsed/>
    <w:rsid w:val="001677D6"/>
    <w:rPr>
      <w:rFonts w:ascii="Tahoma" w:hAnsi="Tahoma" w:cs="Tahoma"/>
      <w:sz w:val="16"/>
      <w:szCs w:val="16"/>
    </w:rPr>
  </w:style>
  <w:style w:type="character" w:customStyle="1" w:styleId="BalloonTextChar">
    <w:name w:val="Balloon Text Char"/>
    <w:basedOn w:val="DefaultParagraphFont"/>
    <w:link w:val="BalloonText"/>
    <w:uiPriority w:val="99"/>
    <w:semiHidden/>
    <w:rsid w:val="001677D6"/>
    <w:rPr>
      <w:rFonts w:ascii="Tahoma" w:eastAsia="Times New Roman" w:hAnsi="Tahoma" w:cs="Tahoma"/>
      <w:sz w:val="16"/>
      <w:szCs w:val="16"/>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5E5"/>
    <w:pPr>
      <w:spacing w:after="0" w:line="240" w:lineRule="auto"/>
    </w:pPr>
    <w:rPr>
      <w:rFonts w:ascii="Times New Roman" w:eastAsia="Times New Roman" w:hAnsi="Times New Roman" w:cs="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5E5"/>
    <w:pPr>
      <w:ind w:left="720"/>
      <w:contextualSpacing/>
    </w:pPr>
  </w:style>
  <w:style w:type="paragraph" w:styleId="BalloonText">
    <w:name w:val="Balloon Text"/>
    <w:basedOn w:val="Normal"/>
    <w:link w:val="BalloonTextChar"/>
    <w:uiPriority w:val="99"/>
    <w:semiHidden/>
    <w:unhideWhenUsed/>
    <w:rsid w:val="001677D6"/>
    <w:rPr>
      <w:rFonts w:ascii="Tahoma" w:hAnsi="Tahoma" w:cs="Tahoma"/>
      <w:sz w:val="16"/>
      <w:szCs w:val="16"/>
    </w:rPr>
  </w:style>
  <w:style w:type="character" w:customStyle="1" w:styleId="BalloonTextChar">
    <w:name w:val="Balloon Text Char"/>
    <w:basedOn w:val="DefaultParagraphFont"/>
    <w:link w:val="BalloonText"/>
    <w:uiPriority w:val="99"/>
    <w:semiHidden/>
    <w:rsid w:val="001677D6"/>
    <w:rPr>
      <w:rFonts w:ascii="Tahoma" w:eastAsia="Times New Roman" w:hAnsi="Tahoma" w:cs="Tahoma"/>
      <w:sz w:val="16"/>
      <w:szCs w:val="16"/>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12188">
      <w:bodyDiv w:val="1"/>
      <w:marLeft w:val="0"/>
      <w:marRight w:val="0"/>
      <w:marTop w:val="0"/>
      <w:marBottom w:val="0"/>
      <w:divBdr>
        <w:top w:val="none" w:sz="0" w:space="0" w:color="auto"/>
        <w:left w:val="none" w:sz="0" w:space="0" w:color="auto"/>
        <w:bottom w:val="none" w:sz="0" w:space="0" w:color="auto"/>
        <w:right w:val="none" w:sz="0" w:space="0" w:color="auto"/>
      </w:divBdr>
    </w:div>
    <w:div w:id="290940082">
      <w:bodyDiv w:val="1"/>
      <w:marLeft w:val="0"/>
      <w:marRight w:val="0"/>
      <w:marTop w:val="0"/>
      <w:marBottom w:val="0"/>
      <w:divBdr>
        <w:top w:val="none" w:sz="0" w:space="0" w:color="auto"/>
        <w:left w:val="none" w:sz="0" w:space="0" w:color="auto"/>
        <w:bottom w:val="none" w:sz="0" w:space="0" w:color="auto"/>
        <w:right w:val="none" w:sz="0" w:space="0" w:color="auto"/>
      </w:divBdr>
    </w:div>
    <w:div w:id="478503135">
      <w:bodyDiv w:val="1"/>
      <w:marLeft w:val="0"/>
      <w:marRight w:val="0"/>
      <w:marTop w:val="0"/>
      <w:marBottom w:val="0"/>
      <w:divBdr>
        <w:top w:val="none" w:sz="0" w:space="0" w:color="auto"/>
        <w:left w:val="none" w:sz="0" w:space="0" w:color="auto"/>
        <w:bottom w:val="none" w:sz="0" w:space="0" w:color="auto"/>
        <w:right w:val="none" w:sz="0" w:space="0" w:color="auto"/>
      </w:divBdr>
    </w:div>
    <w:div w:id="811871002">
      <w:bodyDiv w:val="1"/>
      <w:marLeft w:val="0"/>
      <w:marRight w:val="0"/>
      <w:marTop w:val="0"/>
      <w:marBottom w:val="0"/>
      <w:divBdr>
        <w:top w:val="none" w:sz="0" w:space="0" w:color="auto"/>
        <w:left w:val="none" w:sz="0" w:space="0" w:color="auto"/>
        <w:bottom w:val="none" w:sz="0" w:space="0" w:color="auto"/>
        <w:right w:val="none" w:sz="0" w:space="0" w:color="auto"/>
      </w:divBdr>
    </w:div>
    <w:div w:id="824858397">
      <w:bodyDiv w:val="1"/>
      <w:marLeft w:val="0"/>
      <w:marRight w:val="0"/>
      <w:marTop w:val="0"/>
      <w:marBottom w:val="0"/>
      <w:divBdr>
        <w:top w:val="none" w:sz="0" w:space="0" w:color="auto"/>
        <w:left w:val="none" w:sz="0" w:space="0" w:color="auto"/>
        <w:bottom w:val="none" w:sz="0" w:space="0" w:color="auto"/>
        <w:right w:val="none" w:sz="0" w:space="0" w:color="auto"/>
      </w:divBdr>
    </w:div>
    <w:div w:id="1134177700">
      <w:bodyDiv w:val="1"/>
      <w:marLeft w:val="0"/>
      <w:marRight w:val="0"/>
      <w:marTop w:val="0"/>
      <w:marBottom w:val="0"/>
      <w:divBdr>
        <w:top w:val="none" w:sz="0" w:space="0" w:color="auto"/>
        <w:left w:val="none" w:sz="0" w:space="0" w:color="auto"/>
        <w:bottom w:val="none" w:sz="0" w:space="0" w:color="auto"/>
        <w:right w:val="none" w:sz="0" w:space="0" w:color="auto"/>
      </w:divBdr>
    </w:div>
    <w:div w:id="143027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10229</Words>
  <Characters>5831</Characters>
  <Application>Microsoft Office Word</Application>
  <DocSecurity>0</DocSecurity>
  <Lines>48</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c:creator>
  <cp:lastModifiedBy>Aija Udalova</cp:lastModifiedBy>
  <cp:revision>7</cp:revision>
  <dcterms:created xsi:type="dcterms:W3CDTF">2017-01-18T12:46:00Z</dcterms:created>
  <dcterms:modified xsi:type="dcterms:W3CDTF">2017-01-20T08:15:00Z</dcterms:modified>
</cp:coreProperties>
</file>